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D956A" w14:textId="5A3A5B4F" w:rsidR="004F39B9" w:rsidRPr="00572C8D" w:rsidRDefault="00D12759" w:rsidP="00D93847">
      <w:pPr>
        <w:pStyle w:val="a4"/>
        <w:rPr>
          <w:rtl/>
        </w:rPr>
      </w:pPr>
      <w:bookmarkStart w:id="0" w:name="_GoBack"/>
      <w:bookmarkEnd w:id="0"/>
      <w:r>
        <w:rPr>
          <w:rFonts w:hint="cs"/>
          <w:rtl/>
        </w:rPr>
        <w:t>طراحی کنترل کننده</w:t>
      </w:r>
      <w:r w:rsidR="00D93847">
        <w:rPr>
          <w:rFonts w:hint="cs"/>
          <w:rtl/>
        </w:rPr>
        <w:t xml:space="preserve"> </w:t>
      </w:r>
      <w:r w:rsidR="004F39B9">
        <w:rPr>
          <w:rFonts w:hint="cs"/>
          <w:rtl/>
        </w:rPr>
        <w:t xml:space="preserve">ربات پاندول معکوس دوچرخ با </w:t>
      </w:r>
      <w:r w:rsidR="00D93847">
        <w:rPr>
          <w:rFonts w:hint="cs"/>
          <w:rtl/>
        </w:rPr>
        <w:t>روش مد لغزشی</w:t>
      </w:r>
    </w:p>
    <w:p w14:paraId="6469E763" w14:textId="280B4099" w:rsidR="004F39B9" w:rsidRPr="00572C8D" w:rsidRDefault="004F39B9" w:rsidP="005C7B5F">
      <w:pPr>
        <w:pStyle w:val="a5"/>
        <w:rPr>
          <w:rtl/>
        </w:rPr>
      </w:pPr>
      <w:r>
        <w:rPr>
          <w:rFonts w:hint="cs"/>
          <w:rtl/>
        </w:rPr>
        <w:t>مرتضی حیاتی</w:t>
      </w:r>
      <w:r w:rsidR="005C7B5F">
        <w:rPr>
          <w:rStyle w:val="SuperscriptChar"/>
        </w:rPr>
        <w:t>*</w:t>
      </w:r>
      <w:r w:rsidRPr="00572C8D">
        <w:rPr>
          <w:rStyle w:val="SuperscriptChar"/>
        </w:rPr>
        <w:t>1</w:t>
      </w:r>
      <w:r w:rsidRPr="00572C8D">
        <w:rPr>
          <w:rFonts w:hint="cs"/>
          <w:rtl/>
        </w:rPr>
        <w:t>،</w:t>
      </w:r>
      <w:r>
        <w:rPr>
          <w:rFonts w:hint="cs"/>
          <w:rtl/>
        </w:rPr>
        <w:t>علی رحمانی هنزکی</w:t>
      </w:r>
      <w:r w:rsidRPr="00572C8D">
        <w:rPr>
          <w:rStyle w:val="SuperscriptChar"/>
        </w:rPr>
        <w:t>2</w:t>
      </w:r>
      <w:r w:rsidRPr="00572C8D">
        <w:rPr>
          <w:rFonts w:hint="cs"/>
          <w:rtl/>
        </w:rPr>
        <w:t xml:space="preserve"> </w:t>
      </w:r>
      <w:r w:rsidR="000A6ABA">
        <w:rPr>
          <w:rFonts w:hint="cs"/>
          <w:rtl/>
        </w:rPr>
        <w:t>،</w:t>
      </w:r>
      <w:r>
        <w:rPr>
          <w:rFonts w:hint="cs"/>
          <w:rtl/>
        </w:rPr>
        <w:t>احسان سوایی</w:t>
      </w:r>
      <w:r>
        <w:rPr>
          <w:rStyle w:val="SuperscriptChar"/>
          <w:rFonts w:hint="cs"/>
          <w:rtl/>
        </w:rPr>
        <w:t>3</w:t>
      </w:r>
      <w:r w:rsidRPr="00572C8D">
        <w:rPr>
          <w:rFonts w:hint="cs"/>
          <w:rtl/>
        </w:rPr>
        <w:t xml:space="preserve"> </w:t>
      </w:r>
    </w:p>
    <w:p w14:paraId="4DDE9FAC" w14:textId="77777777" w:rsidR="004F39B9" w:rsidRPr="00572C8D" w:rsidRDefault="004F39B9" w:rsidP="004F39B9">
      <w:pPr>
        <w:pStyle w:val="a6"/>
        <w:rPr>
          <w:rtl/>
        </w:rPr>
      </w:pPr>
      <w:r w:rsidRPr="00572C8D">
        <w:t xml:space="preserve"> </w:t>
      </w:r>
      <w:r w:rsidRPr="00572C8D">
        <w:rPr>
          <w:lang w:eastAsia="en-US"/>
        </w:rPr>
        <w:t>1</w:t>
      </w:r>
      <w:r w:rsidRPr="00572C8D">
        <w:rPr>
          <w:rFonts w:hint="cs"/>
          <w:rtl/>
          <w:lang w:eastAsia="en-US"/>
        </w:rPr>
        <w:t>-</w:t>
      </w:r>
      <w:r w:rsidRPr="00572C8D">
        <w:rPr>
          <w:rFonts w:hint="cs"/>
          <w:rtl/>
        </w:rPr>
        <w:t xml:space="preserve"> </w:t>
      </w:r>
      <w:r>
        <w:rPr>
          <w:rFonts w:hint="cs"/>
          <w:rtl/>
        </w:rPr>
        <w:t>دانشجوی کارشناسی ارشد</w:t>
      </w:r>
      <w:r>
        <w:rPr>
          <w:rFonts w:eastAsia="MS Mincho" w:hint="cs"/>
          <w:rtl/>
        </w:rPr>
        <w:t>، مهندسی مکانیک</w:t>
      </w:r>
      <w:r w:rsidRPr="00572C8D">
        <w:rPr>
          <w:rFonts w:hint="cs"/>
          <w:rtl/>
        </w:rPr>
        <w:t xml:space="preserve">، </w:t>
      </w:r>
      <w:r>
        <w:rPr>
          <w:rFonts w:hint="cs"/>
          <w:rtl/>
        </w:rPr>
        <w:t>دانشگاه تربیت دبیرشهید رجایی</w:t>
      </w:r>
      <w:r w:rsidRPr="00572C8D">
        <w:rPr>
          <w:rFonts w:hint="cs"/>
          <w:rtl/>
        </w:rPr>
        <w:t xml:space="preserve">، </w:t>
      </w:r>
      <w:r>
        <w:rPr>
          <w:rFonts w:hint="cs"/>
          <w:rtl/>
        </w:rPr>
        <w:t xml:space="preserve">تهران </w:t>
      </w:r>
    </w:p>
    <w:p w14:paraId="70A07A19" w14:textId="77777777" w:rsidR="004F39B9" w:rsidRPr="00572C8D" w:rsidRDefault="004F39B9" w:rsidP="004F39B9">
      <w:pPr>
        <w:pStyle w:val="a6"/>
        <w:rPr>
          <w:rtl/>
          <w:lang w:eastAsia="en-US"/>
        </w:rPr>
      </w:pPr>
      <w:r w:rsidRPr="00572C8D">
        <w:rPr>
          <w:lang w:eastAsia="en-US"/>
        </w:rPr>
        <w:t>2</w:t>
      </w:r>
      <w:r w:rsidRPr="00572C8D">
        <w:rPr>
          <w:rFonts w:hint="cs"/>
          <w:rtl/>
          <w:lang w:eastAsia="en-US"/>
        </w:rPr>
        <w:t xml:space="preserve">- </w:t>
      </w:r>
      <w:r>
        <w:rPr>
          <w:rFonts w:hint="cs"/>
          <w:rtl/>
          <w:lang w:eastAsia="en-US"/>
        </w:rPr>
        <w:t>استادیار</w:t>
      </w:r>
      <w:r w:rsidRPr="00572C8D">
        <w:rPr>
          <w:rFonts w:hint="cs"/>
          <w:rtl/>
          <w:lang w:eastAsia="en-US"/>
        </w:rPr>
        <w:t>، مهندسی مکانیک، دانشگاه تربیت</w:t>
      </w:r>
      <w:r>
        <w:rPr>
          <w:rFonts w:hint="cs"/>
          <w:rtl/>
          <w:lang w:eastAsia="en-US"/>
        </w:rPr>
        <w:t xml:space="preserve"> دبیر شهید رجائی</w:t>
      </w:r>
      <w:r w:rsidRPr="00572C8D">
        <w:rPr>
          <w:rFonts w:hint="cs"/>
          <w:rtl/>
          <w:lang w:eastAsia="en-US"/>
        </w:rPr>
        <w:t>، تهران</w:t>
      </w:r>
    </w:p>
    <w:p w14:paraId="57791182" w14:textId="77777777" w:rsidR="004F39B9" w:rsidRDefault="004F39B9" w:rsidP="004F39B9">
      <w:pPr>
        <w:pStyle w:val="a9"/>
        <w:rPr>
          <w:rtl/>
        </w:rPr>
      </w:pPr>
      <w:r>
        <w:rPr>
          <w:rFonts w:hint="cs"/>
          <w:rtl/>
        </w:rPr>
        <w:t xml:space="preserve">3-دانشجوی دکتری، مهندسی مکانیک، </w:t>
      </w:r>
      <w:r w:rsidRPr="00572C8D">
        <w:rPr>
          <w:rFonts w:hint="cs"/>
          <w:rtl/>
          <w:lang w:eastAsia="en-US"/>
        </w:rPr>
        <w:t>دانشگاه تربیت</w:t>
      </w:r>
      <w:r>
        <w:rPr>
          <w:rFonts w:hint="cs"/>
          <w:rtl/>
          <w:lang w:eastAsia="en-US"/>
        </w:rPr>
        <w:t xml:space="preserve"> دبیر شهید رجائی</w:t>
      </w:r>
      <w:r w:rsidRPr="00572C8D">
        <w:rPr>
          <w:rFonts w:hint="cs"/>
          <w:rtl/>
          <w:lang w:eastAsia="en-US"/>
        </w:rPr>
        <w:t>، تهران</w:t>
      </w:r>
    </w:p>
    <w:p w14:paraId="5AA18EF4" w14:textId="5F25E9DC" w:rsidR="004F39B9" w:rsidRPr="0065422E" w:rsidRDefault="004F39B9" w:rsidP="000A6ABA">
      <w:pPr>
        <w:pStyle w:val="a9"/>
        <w:rPr>
          <w:rtl/>
        </w:rPr>
      </w:pPr>
      <w:r w:rsidRPr="00572C8D">
        <w:rPr>
          <w:rtl/>
        </w:rPr>
        <w:t>*</w:t>
      </w:r>
      <w:r w:rsidR="000A6ABA">
        <w:rPr>
          <w:rFonts w:hint="cs"/>
          <w:rtl/>
          <w:lang w:bidi="fa-IR"/>
        </w:rPr>
        <w:t>تهران</w:t>
      </w:r>
      <w:r w:rsidRPr="00572C8D">
        <w:rPr>
          <w:rFonts w:hint="cs"/>
          <w:rtl/>
        </w:rPr>
        <w:t xml:space="preserve">، صندوق </w:t>
      </w:r>
      <w:r w:rsidRPr="006E4B95">
        <w:rPr>
          <w:sz w:val="17"/>
          <w:rtl/>
        </w:rPr>
        <w:t>پست</w:t>
      </w:r>
      <w:r w:rsidR="006E4B95">
        <w:rPr>
          <w:rFonts w:hint="cs"/>
          <w:sz w:val="17"/>
          <w:rtl/>
        </w:rPr>
        <w:t>ی</w:t>
      </w:r>
      <w:r w:rsidR="006E4B95" w:rsidRPr="006E4B95">
        <w:rPr>
          <w:szCs w:val="15"/>
        </w:rPr>
        <w:t>16785-136</w:t>
      </w:r>
      <w:r w:rsidRPr="00572C8D">
        <w:rPr>
          <w:rFonts w:hint="cs"/>
          <w:rtl/>
        </w:rPr>
        <w:t xml:space="preserve">، </w:t>
      </w:r>
      <w:r>
        <w:t>morteza1224asdf@gmil.com</w:t>
      </w:r>
    </w:p>
    <w:p w14:paraId="02F6019C" w14:textId="77777777" w:rsidR="00DE64D9" w:rsidRPr="00572C8D" w:rsidRDefault="00C27407" w:rsidP="00AC0D8D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572C8D">
        <w:rPr>
          <w:rStyle w:val="Char8"/>
          <w:rFonts w:eastAsia="MS Mincho" w:hint="cs"/>
          <w:rtl/>
        </w:rPr>
        <w:t>چکیده</w:t>
      </w:r>
      <w:r w:rsidR="005D1A93" w:rsidRPr="00572C8D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</w:t>
      </w:r>
      <w:r w:rsidR="003C5F16" w:rsidRPr="00572C8D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 xml:space="preserve"> </w:t>
      </w:r>
    </w:p>
    <w:p w14:paraId="32A85E6B" w14:textId="4A018B53" w:rsidR="004F39B9" w:rsidRPr="00572C8D" w:rsidRDefault="004F39B9" w:rsidP="00BC0081">
      <w:pPr>
        <w:pStyle w:val="a3"/>
        <w:spacing w:after="0"/>
        <w:rPr>
          <w:rStyle w:val="Char2"/>
          <w:rFonts w:eastAsia="MS Mincho"/>
          <w:rtl/>
          <w:lang w:bidi="fa-IR"/>
        </w:rPr>
      </w:pPr>
      <w:r>
        <w:rPr>
          <w:rStyle w:val="Char2"/>
          <w:rFonts w:eastAsia="MS Mincho" w:hint="cs"/>
          <w:rtl/>
        </w:rPr>
        <w:t>ربات پاندول معکوس دوچرخ از جمله ربات</w:t>
      </w:r>
      <w:r>
        <w:rPr>
          <w:rStyle w:val="Char2"/>
          <w:rFonts w:eastAsia="MS Mincho"/>
          <w:rtl/>
        </w:rPr>
        <w:softHyphen/>
      </w:r>
      <w:r>
        <w:rPr>
          <w:rStyle w:val="Char2"/>
          <w:rFonts w:eastAsia="MS Mincho" w:hint="cs"/>
          <w:rtl/>
        </w:rPr>
        <w:t>های تعادلی می</w:t>
      </w:r>
      <w:r>
        <w:rPr>
          <w:rStyle w:val="Char2"/>
          <w:rFonts w:eastAsia="MS Mincho"/>
          <w:rtl/>
        </w:rPr>
        <w:softHyphen/>
      </w:r>
      <w:r>
        <w:rPr>
          <w:rStyle w:val="Char2"/>
          <w:rFonts w:eastAsia="MS Mincho" w:hint="cs"/>
          <w:rtl/>
        </w:rPr>
        <w:t>باشد</w:t>
      </w:r>
      <w:r w:rsidR="005C7B5F">
        <w:rPr>
          <w:rStyle w:val="Char2"/>
          <w:rFonts w:eastAsia="MS Mincho" w:hint="cs"/>
          <w:rtl/>
        </w:rPr>
        <w:t>،</w:t>
      </w:r>
      <w:r>
        <w:rPr>
          <w:rStyle w:val="Char2"/>
          <w:rFonts w:eastAsia="MS Mincho" w:hint="cs"/>
          <w:rtl/>
        </w:rPr>
        <w:t xml:space="preserve"> که دارای </w:t>
      </w:r>
      <w:r w:rsidR="000605C9">
        <w:rPr>
          <w:rStyle w:val="Char2"/>
          <w:rFonts w:eastAsia="MS Mincho" w:hint="cs"/>
          <w:rtl/>
        </w:rPr>
        <w:t xml:space="preserve">رفتاری </w:t>
      </w:r>
      <w:r>
        <w:rPr>
          <w:rStyle w:val="Char2"/>
          <w:rFonts w:eastAsia="MS Mincho" w:hint="cs"/>
          <w:rtl/>
        </w:rPr>
        <w:t>غیر</w:t>
      </w:r>
      <w:r>
        <w:rPr>
          <w:rStyle w:val="Char2"/>
          <w:rFonts w:eastAsia="MS Mincho"/>
          <w:rtl/>
        </w:rPr>
        <w:softHyphen/>
      </w:r>
      <w:r>
        <w:rPr>
          <w:rStyle w:val="Char2"/>
          <w:rFonts w:eastAsia="MS Mincho" w:hint="cs"/>
          <w:rtl/>
        </w:rPr>
        <w:t>خطی</w:t>
      </w:r>
      <w:r w:rsidR="000605C9">
        <w:rPr>
          <w:rStyle w:val="Char2"/>
          <w:rFonts w:eastAsia="MS Mincho" w:hint="cs"/>
          <w:rtl/>
        </w:rPr>
        <w:t xml:space="preserve"> بوده</w:t>
      </w:r>
      <w:r>
        <w:rPr>
          <w:rStyle w:val="Char2"/>
          <w:rFonts w:eastAsia="MS Mincho" w:hint="cs"/>
          <w:rtl/>
        </w:rPr>
        <w:t xml:space="preserve"> و به طور ذاتی ناپایدار است. این ربات</w:t>
      </w:r>
      <w:r w:rsidR="0085290E">
        <w:rPr>
          <w:rStyle w:val="Char2"/>
          <w:rFonts w:eastAsia="MS Mincho" w:hint="cs"/>
          <w:rtl/>
        </w:rPr>
        <w:t xml:space="preserve"> دارای</w:t>
      </w:r>
      <w:r w:rsidR="001A7053">
        <w:rPr>
          <w:rStyle w:val="Char2"/>
          <w:rFonts w:eastAsia="MS Mincho" w:hint="cs"/>
          <w:rtl/>
        </w:rPr>
        <w:t xml:space="preserve"> دوچرخ در طرفین</w:t>
      </w:r>
      <w:r w:rsidR="000605C9">
        <w:rPr>
          <w:rStyle w:val="Char2"/>
          <w:rFonts w:eastAsia="MS Mincho" w:hint="cs"/>
          <w:rtl/>
        </w:rPr>
        <w:t>،</w:t>
      </w:r>
      <w:r w:rsidR="001A7053">
        <w:rPr>
          <w:rStyle w:val="Char2"/>
          <w:rFonts w:eastAsia="MS Mincho" w:hint="cs"/>
          <w:rtl/>
        </w:rPr>
        <w:t xml:space="preserve"> </w:t>
      </w:r>
      <w:r>
        <w:rPr>
          <w:rStyle w:val="Char2"/>
          <w:rFonts w:eastAsia="MS Mincho" w:hint="cs"/>
          <w:rtl/>
        </w:rPr>
        <w:t>بدنه واسط</w:t>
      </w:r>
      <w:r w:rsidR="001A7053">
        <w:rPr>
          <w:rStyle w:val="Char2"/>
          <w:rFonts w:eastAsia="MS Mincho" w:hint="cs"/>
          <w:rtl/>
        </w:rPr>
        <w:t>ه</w:t>
      </w:r>
      <w:r w:rsidR="001A7053">
        <w:rPr>
          <w:rStyle w:val="Char2"/>
          <w:rFonts w:eastAsia="MS Mincho"/>
        </w:rPr>
        <w:t xml:space="preserve"> </w:t>
      </w:r>
      <w:r w:rsidR="001A7053">
        <w:rPr>
          <w:rStyle w:val="Char2"/>
          <w:rFonts w:eastAsia="MS Mincho" w:hint="cs"/>
          <w:rtl/>
          <w:lang w:bidi="fa-IR"/>
        </w:rPr>
        <w:t xml:space="preserve"> </w:t>
      </w:r>
      <w:r w:rsidR="005C7B5F">
        <w:rPr>
          <w:rStyle w:val="Char2"/>
          <w:rFonts w:eastAsia="MS Mincho" w:hint="cs"/>
          <w:rtl/>
          <w:lang w:bidi="fa-IR"/>
        </w:rPr>
        <w:t xml:space="preserve">بوده </w:t>
      </w:r>
      <w:r w:rsidR="00BC0081">
        <w:rPr>
          <w:rStyle w:val="Char2"/>
          <w:rFonts w:eastAsia="MS Mincho" w:hint="cs"/>
          <w:rtl/>
          <w:lang w:bidi="fa-IR"/>
        </w:rPr>
        <w:t xml:space="preserve">که </w:t>
      </w:r>
      <w:r w:rsidR="001A7053">
        <w:rPr>
          <w:rStyle w:val="Char2"/>
          <w:rFonts w:eastAsia="MS Mincho" w:hint="cs"/>
          <w:rtl/>
          <w:lang w:bidi="fa-IR"/>
        </w:rPr>
        <w:t xml:space="preserve">بدنه </w:t>
      </w:r>
      <w:r w:rsidR="001A7053">
        <w:rPr>
          <w:rStyle w:val="Char2"/>
          <w:rFonts w:eastAsia="MS Mincho" w:hint="cs"/>
          <w:rtl/>
        </w:rPr>
        <w:t>نیز</w:t>
      </w:r>
      <w:r w:rsidR="005C7B5F">
        <w:rPr>
          <w:rStyle w:val="Char2"/>
          <w:rFonts w:eastAsia="MS Mincho" w:hint="cs"/>
          <w:rtl/>
        </w:rPr>
        <w:t xml:space="preserve"> </w:t>
      </w:r>
      <w:r>
        <w:rPr>
          <w:rStyle w:val="Char2"/>
          <w:rFonts w:eastAsia="MS Mincho" w:hint="cs"/>
          <w:rtl/>
        </w:rPr>
        <w:t xml:space="preserve">شامل شاسی و پاندول </w:t>
      </w:r>
      <w:r w:rsidR="00BC0081">
        <w:rPr>
          <w:rStyle w:val="Char2"/>
          <w:rFonts w:eastAsia="MS Mincho" w:hint="cs"/>
          <w:rtl/>
        </w:rPr>
        <w:t>می</w:t>
      </w:r>
      <w:r w:rsidR="00BC0081">
        <w:rPr>
          <w:rStyle w:val="Char2"/>
          <w:rFonts w:eastAsia="MS Mincho"/>
          <w:rtl/>
        </w:rPr>
        <w:softHyphen/>
      </w:r>
      <w:r w:rsidR="00BC0081">
        <w:rPr>
          <w:rStyle w:val="Char2"/>
          <w:rFonts w:eastAsia="MS Mincho" w:hint="cs"/>
          <w:rtl/>
        </w:rPr>
        <w:t>باشد</w:t>
      </w:r>
      <w:r w:rsidR="005C7B5F">
        <w:rPr>
          <w:rStyle w:val="Char2"/>
          <w:rFonts w:eastAsia="MS Mincho" w:hint="cs"/>
          <w:rtl/>
        </w:rPr>
        <w:t>.</w:t>
      </w:r>
      <w:r>
        <w:rPr>
          <w:rStyle w:val="Char2"/>
          <w:rFonts w:eastAsia="MS Mincho" w:hint="cs"/>
          <w:rtl/>
        </w:rPr>
        <w:t xml:space="preserve"> در این مقاله</w:t>
      </w:r>
      <w:r w:rsidR="004B3E76">
        <w:rPr>
          <w:rStyle w:val="Char2"/>
          <w:rFonts w:eastAsia="MS Mincho" w:hint="cs"/>
          <w:rtl/>
        </w:rPr>
        <w:t xml:space="preserve"> با استفاده از روش اویلر</w:t>
      </w:r>
      <w:r w:rsidR="005C7B5F">
        <w:rPr>
          <w:rStyle w:val="Char2"/>
          <w:rFonts w:eastAsia="MS Mincho" w:hint="cs"/>
          <w:rtl/>
        </w:rPr>
        <w:t>-</w:t>
      </w:r>
      <w:r w:rsidR="004B3E76">
        <w:rPr>
          <w:rStyle w:val="Char2"/>
          <w:rFonts w:eastAsia="MS Mincho" w:hint="cs"/>
          <w:rtl/>
        </w:rPr>
        <w:t>لاگران</w:t>
      </w:r>
      <w:r>
        <w:rPr>
          <w:rStyle w:val="Char2"/>
          <w:rFonts w:eastAsia="MS Mincho" w:hint="cs"/>
          <w:rtl/>
        </w:rPr>
        <w:t xml:space="preserve">ژ، معادلات دینامیک غیرخطی ربات با سه درجه آزادی </w:t>
      </w:r>
      <w:r w:rsidR="000605C9">
        <w:rPr>
          <w:rStyle w:val="Char2"/>
          <w:rFonts w:eastAsia="MS Mincho" w:hint="cs"/>
          <w:rtl/>
        </w:rPr>
        <w:t xml:space="preserve">نوشته </w:t>
      </w:r>
      <w:r w:rsidR="004B3E76">
        <w:rPr>
          <w:rStyle w:val="Char2"/>
          <w:rFonts w:eastAsia="MS Mincho" w:hint="cs"/>
          <w:rtl/>
        </w:rPr>
        <w:t>شده</w:t>
      </w:r>
      <w:r w:rsidR="005C7B5F">
        <w:rPr>
          <w:rStyle w:val="Char2"/>
          <w:rFonts w:eastAsia="MS Mincho" w:hint="cs"/>
          <w:rtl/>
        </w:rPr>
        <w:t>،</w:t>
      </w:r>
      <w:r w:rsidR="004B3E76">
        <w:rPr>
          <w:rStyle w:val="Char2"/>
          <w:rFonts w:eastAsia="MS Mincho" w:hint="cs"/>
          <w:rtl/>
        </w:rPr>
        <w:t xml:space="preserve"> </w:t>
      </w:r>
      <w:r>
        <w:rPr>
          <w:rStyle w:val="Char2"/>
          <w:rFonts w:eastAsia="MS Mincho" w:hint="cs"/>
          <w:rtl/>
        </w:rPr>
        <w:t>و با استفاده از یک روش سریع و دقیق سه کنترل کننده مد لغزشی به طور مجزا برای پایداری زاویه پاندول</w:t>
      </w:r>
      <w:r w:rsidR="005C7B5F">
        <w:rPr>
          <w:rStyle w:val="Char2"/>
          <w:rFonts w:eastAsia="MS Mincho" w:hint="cs"/>
          <w:rtl/>
        </w:rPr>
        <w:t>،</w:t>
      </w:r>
      <w:r w:rsidR="008936DB">
        <w:rPr>
          <w:rStyle w:val="Char2"/>
          <w:rFonts w:eastAsia="MS Mincho" w:hint="cs"/>
          <w:rtl/>
        </w:rPr>
        <w:t xml:space="preserve"> ردیابی </w:t>
      </w:r>
      <w:r>
        <w:rPr>
          <w:rStyle w:val="Char2"/>
          <w:rFonts w:eastAsia="MS Mincho" w:hint="cs"/>
          <w:rtl/>
        </w:rPr>
        <w:t xml:space="preserve">زاویه </w:t>
      </w:r>
      <w:r w:rsidR="004B3E76">
        <w:rPr>
          <w:rStyle w:val="Char2"/>
          <w:rFonts w:eastAsia="MS Mincho" w:hint="cs"/>
          <w:rtl/>
        </w:rPr>
        <w:t xml:space="preserve">جهت گیری </w:t>
      </w:r>
      <w:r>
        <w:rPr>
          <w:rStyle w:val="Char2"/>
          <w:rFonts w:eastAsia="MS Mincho" w:hint="cs"/>
          <w:rtl/>
        </w:rPr>
        <w:t>ربات (یاو)</w:t>
      </w:r>
      <w:r>
        <w:rPr>
          <w:rStyle w:val="Char2"/>
          <w:rFonts w:eastAsia="MS Mincho"/>
        </w:rPr>
        <w:t xml:space="preserve"> </w:t>
      </w:r>
      <w:r w:rsidR="008936DB">
        <w:rPr>
          <w:rStyle w:val="Char2"/>
          <w:rFonts w:eastAsia="MS Mincho" w:hint="cs"/>
          <w:rtl/>
        </w:rPr>
        <w:t xml:space="preserve">و </w:t>
      </w:r>
      <w:r>
        <w:rPr>
          <w:rStyle w:val="Char2"/>
          <w:rFonts w:eastAsia="MS Mincho" w:hint="cs"/>
          <w:rtl/>
        </w:rPr>
        <w:t xml:space="preserve">جابجایی </w:t>
      </w:r>
      <w:r w:rsidR="00BC0081">
        <w:rPr>
          <w:rStyle w:val="Char2"/>
          <w:rFonts w:eastAsia="MS Mincho" w:hint="cs"/>
          <w:rtl/>
        </w:rPr>
        <w:t xml:space="preserve">ربات </w:t>
      </w:r>
      <w:r>
        <w:rPr>
          <w:rStyle w:val="Char2"/>
          <w:rFonts w:eastAsia="MS Mincho" w:hint="cs"/>
          <w:rtl/>
        </w:rPr>
        <w:t>مورد اس</w:t>
      </w:r>
      <w:r w:rsidR="004B3E76">
        <w:rPr>
          <w:rStyle w:val="Char2"/>
          <w:rFonts w:eastAsia="MS Mincho" w:hint="cs"/>
          <w:rtl/>
        </w:rPr>
        <w:t>ت</w:t>
      </w:r>
      <w:r>
        <w:rPr>
          <w:rStyle w:val="Char2"/>
          <w:rFonts w:eastAsia="MS Mincho" w:hint="cs"/>
          <w:rtl/>
        </w:rPr>
        <w:t>فاده قرار می</w:t>
      </w:r>
      <w:r>
        <w:rPr>
          <w:rStyle w:val="Char2"/>
          <w:rFonts w:eastAsia="MS Mincho"/>
          <w:rtl/>
        </w:rPr>
        <w:softHyphen/>
      </w:r>
      <w:r>
        <w:rPr>
          <w:rStyle w:val="Char2"/>
          <w:rFonts w:eastAsia="MS Mincho" w:hint="cs"/>
          <w:rtl/>
        </w:rPr>
        <w:t xml:space="preserve">گیرد. </w:t>
      </w:r>
      <w:r w:rsidR="000B7E82">
        <w:rPr>
          <w:rStyle w:val="Char2"/>
          <w:rFonts w:eastAsia="MS Mincho" w:hint="cs"/>
          <w:rtl/>
        </w:rPr>
        <w:t>برای شبیه سازی</w:t>
      </w:r>
      <w:r w:rsidR="005C7B5F">
        <w:rPr>
          <w:rStyle w:val="Char2"/>
          <w:rFonts w:eastAsia="MS Mincho" w:hint="cs"/>
          <w:rtl/>
        </w:rPr>
        <w:t xml:space="preserve"> نیز</w:t>
      </w:r>
      <w:r w:rsidR="000B7E82">
        <w:rPr>
          <w:rStyle w:val="Char2"/>
          <w:rFonts w:eastAsia="MS Mincho" w:hint="cs"/>
          <w:rtl/>
        </w:rPr>
        <w:t xml:space="preserve"> از نرم افزار سیمولینک متلب استفاده شده است</w:t>
      </w:r>
      <w:r w:rsidR="005C7B5F">
        <w:rPr>
          <w:rStyle w:val="Char2"/>
          <w:rFonts w:eastAsia="MS Mincho" w:hint="cs"/>
          <w:rtl/>
        </w:rPr>
        <w:t>.</w:t>
      </w:r>
      <w:r w:rsidR="000B7E82">
        <w:rPr>
          <w:rStyle w:val="Char2"/>
          <w:rFonts w:eastAsia="MS Mincho" w:hint="cs"/>
          <w:rtl/>
        </w:rPr>
        <w:t xml:space="preserve"> </w:t>
      </w:r>
      <w:r w:rsidR="005C7B5F">
        <w:rPr>
          <w:rStyle w:val="Char2"/>
          <w:rFonts w:eastAsia="MS Mincho" w:hint="cs"/>
          <w:rtl/>
        </w:rPr>
        <w:t xml:space="preserve">برای این منظور، </w:t>
      </w:r>
      <w:r>
        <w:rPr>
          <w:rStyle w:val="Char2"/>
          <w:rFonts w:eastAsia="MS Mincho" w:hint="cs"/>
          <w:rtl/>
        </w:rPr>
        <w:t>پارامترهای یک ربات پاندول معکوس دوچرخ آزمایشگاهی</w:t>
      </w:r>
      <w:r w:rsidR="005C7B5F">
        <w:rPr>
          <w:rStyle w:val="Char2"/>
          <w:rFonts w:eastAsia="MS Mincho" w:hint="cs"/>
          <w:rtl/>
        </w:rPr>
        <w:t xml:space="preserve"> (موجود در آزمایشگاه</w:t>
      </w:r>
      <w:r w:rsidR="009A7EA0">
        <w:rPr>
          <w:rStyle w:val="Char2"/>
          <w:rFonts w:eastAsia="MS Mincho" w:hint="cs"/>
          <w:rtl/>
        </w:rPr>
        <w:t xml:space="preserve"> رباتیک دانشگاه شهید رجایی</w:t>
      </w:r>
      <w:r w:rsidR="005C7B5F">
        <w:rPr>
          <w:rStyle w:val="Char2"/>
          <w:rFonts w:eastAsia="MS Mincho" w:hint="cs"/>
          <w:rtl/>
        </w:rPr>
        <w:t>)</w:t>
      </w:r>
      <w:r w:rsidR="000B7E82">
        <w:rPr>
          <w:rStyle w:val="Char2"/>
          <w:rFonts w:eastAsia="MS Mincho"/>
        </w:rPr>
        <w:t xml:space="preserve"> </w:t>
      </w:r>
      <w:r w:rsidR="00BC0081">
        <w:rPr>
          <w:rStyle w:val="Char2"/>
          <w:rFonts w:eastAsia="MS Mincho" w:hint="cs"/>
          <w:rtl/>
        </w:rPr>
        <w:t xml:space="preserve">با </w:t>
      </w:r>
      <w:ins w:id="1" w:author="Behnam" w:date="2020-06-06T16:01:00Z">
        <w:r w:rsidR="006A6F4F">
          <w:rPr>
            <w:rStyle w:val="Char2"/>
            <w:rFonts w:eastAsia="MS Mincho" w:hint="cs"/>
            <w:rtl/>
            <w:lang w:bidi="fa-IR"/>
          </w:rPr>
          <w:t>ا</w:t>
        </w:r>
      </w:ins>
      <w:r w:rsidR="00BC0081">
        <w:rPr>
          <w:rStyle w:val="Char2"/>
          <w:rFonts w:eastAsia="MS Mincho" w:hint="cs"/>
          <w:rtl/>
        </w:rPr>
        <w:t>ندازه</w:t>
      </w:r>
      <w:r w:rsidR="00BC0081">
        <w:rPr>
          <w:rStyle w:val="Char2"/>
          <w:rFonts w:eastAsia="MS Mincho"/>
          <w:rtl/>
        </w:rPr>
        <w:softHyphen/>
      </w:r>
      <w:r w:rsidR="00BC0081">
        <w:rPr>
          <w:rStyle w:val="Char2"/>
          <w:rFonts w:eastAsia="MS Mincho" w:hint="cs"/>
          <w:rtl/>
        </w:rPr>
        <w:t xml:space="preserve">گیری </w:t>
      </w:r>
      <w:r>
        <w:rPr>
          <w:rStyle w:val="Char2"/>
          <w:rFonts w:eastAsia="MS Mincho" w:hint="cs"/>
          <w:rtl/>
        </w:rPr>
        <w:t>استخراج شده</w:t>
      </w:r>
      <w:r w:rsidR="005C7B5F">
        <w:rPr>
          <w:rStyle w:val="Char2"/>
          <w:rFonts w:eastAsia="MS Mincho" w:hint="cs"/>
          <w:rtl/>
        </w:rPr>
        <w:t>، و برای شبیه سازی مورد استفاده قرار می</w:t>
      </w:r>
      <w:r w:rsidR="005C7B5F">
        <w:rPr>
          <w:rStyle w:val="Char2"/>
          <w:rFonts w:eastAsia="MS Mincho"/>
          <w:rtl/>
        </w:rPr>
        <w:softHyphen/>
      </w:r>
      <w:r w:rsidR="005C7B5F">
        <w:rPr>
          <w:rStyle w:val="Char2"/>
          <w:rFonts w:eastAsia="MS Mincho" w:hint="cs"/>
          <w:rtl/>
        </w:rPr>
        <w:t>گیرد</w:t>
      </w:r>
      <w:r>
        <w:rPr>
          <w:rStyle w:val="Char2"/>
          <w:rFonts w:eastAsia="MS Mincho" w:hint="cs"/>
          <w:rtl/>
        </w:rPr>
        <w:t>. نتایج شبیه سازی نشان می</w:t>
      </w:r>
      <w:r>
        <w:rPr>
          <w:rStyle w:val="Char2"/>
          <w:rFonts w:eastAsia="MS Mincho"/>
          <w:rtl/>
        </w:rPr>
        <w:softHyphen/>
      </w:r>
      <w:r>
        <w:rPr>
          <w:rStyle w:val="Char2"/>
          <w:rFonts w:eastAsia="MS Mincho" w:hint="cs"/>
          <w:rtl/>
        </w:rPr>
        <w:t xml:space="preserve">دهد که با وجود عدم </w:t>
      </w:r>
      <w:r w:rsidR="005C7B5F">
        <w:rPr>
          <w:rStyle w:val="Char2"/>
          <w:rFonts w:eastAsia="MS Mincho" w:hint="cs"/>
          <w:rtl/>
        </w:rPr>
        <w:t>قطعیت</w:t>
      </w:r>
      <w:r w:rsidR="005C7B5F">
        <w:rPr>
          <w:rStyle w:val="Char2"/>
          <w:rFonts w:eastAsia="MS Mincho"/>
          <w:rtl/>
        </w:rPr>
        <w:softHyphen/>
      </w:r>
      <w:r>
        <w:rPr>
          <w:rStyle w:val="Char2"/>
          <w:rFonts w:eastAsia="MS Mincho" w:hint="cs"/>
          <w:rtl/>
        </w:rPr>
        <w:t>ها</w:t>
      </w:r>
      <w:r w:rsidR="005C7B5F">
        <w:rPr>
          <w:rStyle w:val="Char2"/>
          <w:rFonts w:eastAsia="MS Mincho" w:hint="cs"/>
          <w:rtl/>
        </w:rPr>
        <w:t xml:space="preserve"> که ناشی از </w:t>
      </w:r>
      <w:r w:rsidR="000605C9">
        <w:rPr>
          <w:rStyle w:val="Char2"/>
          <w:rFonts w:eastAsia="MS Mincho" w:hint="cs"/>
          <w:rtl/>
        </w:rPr>
        <w:t xml:space="preserve">نامعلوم بودن </w:t>
      </w:r>
      <w:r w:rsidR="005C7B5F">
        <w:rPr>
          <w:rStyle w:val="Char2"/>
          <w:rFonts w:eastAsia="MS Mincho" w:hint="cs"/>
          <w:rtl/>
        </w:rPr>
        <w:t>پارامترهای دقیق سیستم بوده</w:t>
      </w:r>
      <w:r>
        <w:rPr>
          <w:rStyle w:val="Char2"/>
          <w:rFonts w:eastAsia="MS Mincho" w:hint="cs"/>
          <w:rtl/>
        </w:rPr>
        <w:t xml:space="preserve"> و</w:t>
      </w:r>
      <w:r w:rsidR="005C7B5F">
        <w:rPr>
          <w:rStyle w:val="Char2"/>
          <w:rFonts w:eastAsia="MS Mincho" w:hint="cs"/>
          <w:rtl/>
        </w:rPr>
        <w:t xml:space="preserve"> همچنین</w:t>
      </w:r>
      <w:r>
        <w:rPr>
          <w:rStyle w:val="Char2"/>
          <w:rFonts w:eastAsia="MS Mincho" w:hint="cs"/>
          <w:rtl/>
        </w:rPr>
        <w:t xml:space="preserve"> اغتشاشات وارد</w:t>
      </w:r>
      <w:r w:rsidR="00BC0081">
        <w:rPr>
          <w:rStyle w:val="Char2"/>
          <w:rFonts w:eastAsia="MS Mincho" w:hint="cs"/>
          <w:rtl/>
        </w:rPr>
        <w:t>ه</w:t>
      </w:r>
      <w:r>
        <w:rPr>
          <w:rStyle w:val="Char2"/>
          <w:rFonts w:eastAsia="MS Mincho" w:hint="cs"/>
          <w:rtl/>
        </w:rPr>
        <w:t>، پایداری سیستم تضمین شده است. برای جلوگیری ا</w:t>
      </w:r>
      <w:r w:rsidR="001A7053">
        <w:rPr>
          <w:rStyle w:val="Char2"/>
          <w:rFonts w:eastAsia="MS Mincho" w:hint="cs"/>
          <w:rtl/>
        </w:rPr>
        <w:t xml:space="preserve">ز بوجود آمدن </w:t>
      </w:r>
      <w:r w:rsidR="005C7B5F">
        <w:rPr>
          <w:rStyle w:val="Char2"/>
          <w:rFonts w:eastAsia="MS Mincho" w:hint="cs"/>
          <w:rtl/>
        </w:rPr>
        <w:t xml:space="preserve">پدیده </w:t>
      </w:r>
      <w:r w:rsidR="001A7053">
        <w:rPr>
          <w:rStyle w:val="Char2"/>
          <w:rFonts w:eastAsia="MS Mincho" w:hint="cs"/>
          <w:rtl/>
        </w:rPr>
        <w:t xml:space="preserve">چترینگ در سیستم، </w:t>
      </w:r>
      <w:r w:rsidR="003E32F5">
        <w:rPr>
          <w:rStyle w:val="Char2"/>
          <w:rFonts w:eastAsia="MS Mincho" w:hint="cs"/>
          <w:rtl/>
        </w:rPr>
        <w:t xml:space="preserve">از </w:t>
      </w:r>
      <w:r>
        <w:rPr>
          <w:rStyle w:val="Char2"/>
          <w:rFonts w:eastAsia="MS Mincho" w:hint="cs"/>
          <w:rtl/>
        </w:rPr>
        <w:t>تابع اشباع به جای تابع علامت استفاده شده است. نتایج شبیه سازی نشان می</w:t>
      </w:r>
      <w:r>
        <w:rPr>
          <w:rStyle w:val="Char2"/>
          <w:rFonts w:eastAsia="MS Mincho"/>
          <w:rtl/>
        </w:rPr>
        <w:softHyphen/>
      </w:r>
      <w:r>
        <w:rPr>
          <w:rStyle w:val="Char2"/>
          <w:rFonts w:eastAsia="MS Mincho" w:hint="cs"/>
          <w:rtl/>
        </w:rPr>
        <w:t xml:space="preserve">دهد که </w:t>
      </w:r>
      <w:r>
        <w:rPr>
          <w:rStyle w:val="Char2"/>
          <w:rFonts w:eastAsia="MS Mincho" w:hint="cs"/>
          <w:rtl/>
          <w:lang w:bidi="fa-IR"/>
        </w:rPr>
        <w:t>علاوه بر تعادل زاویه پاندول</w:t>
      </w:r>
      <w:r w:rsidR="004647E5">
        <w:rPr>
          <w:rStyle w:val="Char2"/>
          <w:rFonts w:eastAsia="MS Mincho" w:hint="cs"/>
          <w:rtl/>
          <w:lang w:bidi="fa-IR"/>
        </w:rPr>
        <w:t>،</w:t>
      </w:r>
      <w:r w:rsidR="00B62226">
        <w:rPr>
          <w:rStyle w:val="Char2"/>
          <w:rFonts w:eastAsia="MS Mincho" w:hint="cs"/>
          <w:rtl/>
          <w:lang w:bidi="fa-IR"/>
        </w:rPr>
        <w:t xml:space="preserve"> </w:t>
      </w:r>
      <w:r w:rsidR="004647E5">
        <w:rPr>
          <w:rStyle w:val="Char2"/>
          <w:rFonts w:eastAsia="MS Mincho" w:hint="cs"/>
          <w:rtl/>
          <w:lang w:bidi="fa-IR"/>
        </w:rPr>
        <w:t xml:space="preserve">جابجایی </w:t>
      </w:r>
      <w:r w:rsidR="00B62226">
        <w:rPr>
          <w:rStyle w:val="Char2"/>
          <w:rFonts w:eastAsia="MS Mincho" w:hint="cs"/>
          <w:rtl/>
          <w:lang w:bidi="fa-IR"/>
        </w:rPr>
        <w:t xml:space="preserve">و زاویه </w:t>
      </w:r>
      <w:r w:rsidR="00BC0081">
        <w:rPr>
          <w:rStyle w:val="Char2"/>
          <w:rFonts w:eastAsia="MS Mincho" w:hint="cs"/>
          <w:rtl/>
          <w:lang w:bidi="fa-IR"/>
        </w:rPr>
        <w:t>جهت</w:t>
      </w:r>
      <w:r w:rsidR="00BC0081">
        <w:rPr>
          <w:rStyle w:val="Char2"/>
          <w:rFonts w:eastAsia="MS Mincho"/>
          <w:rtl/>
          <w:lang w:bidi="fa-IR"/>
        </w:rPr>
        <w:softHyphen/>
      </w:r>
      <w:r w:rsidR="00B62226">
        <w:rPr>
          <w:rStyle w:val="Char2"/>
          <w:rFonts w:eastAsia="MS Mincho" w:hint="cs"/>
          <w:rtl/>
          <w:lang w:bidi="fa-IR"/>
        </w:rPr>
        <w:t>گیری</w:t>
      </w:r>
      <w:r w:rsidR="004647E5">
        <w:rPr>
          <w:rStyle w:val="Char2"/>
          <w:rFonts w:eastAsia="MS Mincho" w:hint="cs"/>
          <w:rtl/>
          <w:lang w:bidi="fa-IR"/>
        </w:rPr>
        <w:t xml:space="preserve"> </w:t>
      </w:r>
      <w:r>
        <w:rPr>
          <w:rStyle w:val="Char2"/>
          <w:rFonts w:eastAsia="MS Mincho" w:hint="cs"/>
          <w:rtl/>
          <w:lang w:bidi="fa-IR"/>
        </w:rPr>
        <w:t>حرکت ربات به خوبی ردیابی می</w:t>
      </w:r>
      <w:r>
        <w:rPr>
          <w:rStyle w:val="Char2"/>
          <w:rFonts w:eastAsia="MS Mincho"/>
          <w:rtl/>
          <w:lang w:bidi="fa-IR"/>
        </w:rPr>
        <w:softHyphen/>
      </w:r>
      <w:r>
        <w:rPr>
          <w:rStyle w:val="Char2"/>
          <w:rFonts w:eastAsia="MS Mincho" w:hint="cs"/>
          <w:rtl/>
          <w:lang w:bidi="fa-IR"/>
        </w:rPr>
        <w:t xml:space="preserve">شود. </w:t>
      </w:r>
      <w:r w:rsidR="005C7B5F">
        <w:rPr>
          <w:rStyle w:val="Char2"/>
          <w:rFonts w:eastAsia="MS Mincho" w:hint="cs"/>
          <w:rtl/>
        </w:rPr>
        <w:t xml:space="preserve">البته </w:t>
      </w:r>
      <w:r>
        <w:rPr>
          <w:rStyle w:val="Char2"/>
          <w:rFonts w:eastAsia="MS Mincho" w:hint="cs"/>
          <w:rtl/>
        </w:rPr>
        <w:t xml:space="preserve">همواره </w:t>
      </w:r>
      <w:r w:rsidR="00B62226">
        <w:rPr>
          <w:rStyle w:val="Char2"/>
          <w:rFonts w:eastAsia="MS Mincho" w:hint="cs"/>
          <w:rtl/>
        </w:rPr>
        <w:t xml:space="preserve">باید </w:t>
      </w:r>
      <w:r>
        <w:rPr>
          <w:rStyle w:val="Char2"/>
          <w:rFonts w:eastAsia="MS Mincho" w:hint="cs"/>
          <w:rtl/>
        </w:rPr>
        <w:t>توازنی بین نوسان سیگنال کنترلی و دقت ردیابی در ن</w:t>
      </w:r>
      <w:r w:rsidR="00B62226">
        <w:rPr>
          <w:rStyle w:val="Char2"/>
          <w:rFonts w:eastAsia="MS Mincho" w:hint="cs"/>
          <w:rtl/>
        </w:rPr>
        <w:t>ظ</w:t>
      </w:r>
      <w:r>
        <w:rPr>
          <w:rStyle w:val="Char2"/>
          <w:rFonts w:eastAsia="MS Mincho" w:hint="cs"/>
          <w:rtl/>
        </w:rPr>
        <w:t xml:space="preserve">ر گرفته شود.     </w:t>
      </w:r>
    </w:p>
    <w:p w14:paraId="003AF0D1" w14:textId="77777777" w:rsidR="004F39B9" w:rsidRPr="00572C8D" w:rsidRDefault="004F39B9" w:rsidP="004F39B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7"/>
          <w:szCs w:val="17"/>
          <w:lang w:bidi="fa-IR"/>
        </w:rPr>
      </w:pP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>کلی</w:t>
      </w:r>
      <w:r w:rsidRPr="00572C8D">
        <w:rPr>
          <w:rStyle w:val="Chara"/>
          <w:rFonts w:eastAsia="MS Mincho" w:hint="cs"/>
          <w:rtl/>
        </w:rPr>
        <w:t>د‌واژگ</w:t>
      </w: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 xml:space="preserve">ان </w:t>
      </w:r>
    </w:p>
    <w:p w14:paraId="7035200B" w14:textId="7FDBCC1E" w:rsidR="00C27407" w:rsidRPr="00572C8D" w:rsidRDefault="0009675F" w:rsidP="00B62226">
      <w:pPr>
        <w:pStyle w:val="a9"/>
        <w:spacing w:after="0"/>
        <w:jc w:val="left"/>
        <w:rPr>
          <w:rtl/>
        </w:rPr>
      </w:pPr>
      <w:r>
        <w:rPr>
          <w:rFonts w:hint="cs"/>
          <w:rtl/>
          <w:lang w:bidi="fa-IR"/>
        </w:rPr>
        <w:t xml:space="preserve">                 </w:t>
      </w:r>
      <w:r w:rsidR="004F39B9">
        <w:rPr>
          <w:rFonts w:hint="cs"/>
          <w:rtl/>
          <w:lang w:bidi="fa-IR"/>
        </w:rPr>
        <w:t>ربات پاندول معکوس دو</w:t>
      </w:r>
      <w:r w:rsidR="00863C87">
        <w:rPr>
          <w:rFonts w:hint="cs"/>
          <w:rtl/>
          <w:lang w:bidi="fa-IR"/>
        </w:rPr>
        <w:t xml:space="preserve"> </w:t>
      </w:r>
      <w:r w:rsidR="004F39B9">
        <w:rPr>
          <w:rFonts w:hint="cs"/>
          <w:rtl/>
          <w:lang w:bidi="fa-IR"/>
        </w:rPr>
        <w:t>چرخ</w:t>
      </w:r>
      <w:r w:rsidR="004F39B9" w:rsidRPr="00572C8D">
        <w:rPr>
          <w:rFonts w:hint="cs"/>
          <w:rtl/>
          <w:lang w:bidi="fa-IR"/>
        </w:rPr>
        <w:t>،</w:t>
      </w:r>
      <w:r w:rsidR="004F39B9">
        <w:rPr>
          <w:rFonts w:hint="cs"/>
          <w:rtl/>
          <w:lang w:bidi="fa-IR"/>
        </w:rPr>
        <w:t xml:space="preserve"> ربات تعادلی، کنترل کننده مد لغزشی</w:t>
      </w:r>
    </w:p>
    <w:p w14:paraId="411B46F3" w14:textId="77777777" w:rsidR="00D237BE" w:rsidRPr="00572C8D" w:rsidRDefault="00D237BE" w:rsidP="00EC4601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0"/>
          <w:rtl/>
        </w:rPr>
      </w:pPr>
    </w:p>
    <w:p w14:paraId="4E7DB15E" w14:textId="5B432F1A" w:rsidR="00942288" w:rsidRPr="00814BA5" w:rsidRDefault="00863C87">
      <w:pPr>
        <w:pStyle w:val="EnglishTitle"/>
      </w:pPr>
      <w:r>
        <w:t>C</w:t>
      </w:r>
      <w:r w:rsidR="00D12759">
        <w:t xml:space="preserve">ontroller </w:t>
      </w:r>
      <w:r>
        <w:t xml:space="preserve">design for </w:t>
      </w:r>
      <w:r w:rsidR="00D12759">
        <w:t>a</w:t>
      </w:r>
      <w:r w:rsidR="00942288">
        <w:t xml:space="preserve"> </w:t>
      </w:r>
      <w:r>
        <w:t>two-</w:t>
      </w:r>
      <w:r w:rsidR="00942288">
        <w:t>wheeled in</w:t>
      </w:r>
      <w:r w:rsidR="0085290E">
        <w:t xml:space="preserve">verted pendulum robot </w:t>
      </w:r>
      <w:r>
        <w:t xml:space="preserve">using </w:t>
      </w:r>
      <w:r w:rsidR="0085290E">
        <w:t>sliding mode</w:t>
      </w:r>
      <w:r w:rsidR="00942288" w:rsidRPr="00572C8D">
        <w:t xml:space="preserve"> </w:t>
      </w:r>
      <w:r w:rsidR="0085290E">
        <w:t>approach</w:t>
      </w:r>
    </w:p>
    <w:p w14:paraId="470A3BDD" w14:textId="3B72F14E" w:rsidR="00942288" w:rsidRPr="00572C8D" w:rsidRDefault="00942288">
      <w:pPr>
        <w:pStyle w:val="Authors"/>
      </w:pPr>
      <w:r>
        <w:t>Morteza Hayati</w:t>
      </w:r>
      <w:r w:rsidRPr="00572C8D">
        <w:rPr>
          <w:rStyle w:val="Char7"/>
          <w:rFonts w:cstheme="majorBidi"/>
          <w:vertAlign w:val="superscript"/>
        </w:rPr>
        <w:t>1</w:t>
      </w:r>
      <w:r w:rsidR="00863C87" w:rsidRPr="00572C8D">
        <w:rPr>
          <w:rStyle w:val="Char7"/>
          <w:rFonts w:cstheme="majorBidi"/>
          <w:vertAlign w:val="superscript"/>
        </w:rPr>
        <w:t>*</w:t>
      </w:r>
      <w:r w:rsidRPr="00572C8D">
        <w:t xml:space="preserve">, </w:t>
      </w:r>
      <w:r>
        <w:t>Ali Rahmani Hanzaki</w:t>
      </w:r>
      <w:r w:rsidRPr="00572C8D">
        <w:rPr>
          <w:rStyle w:val="Char7"/>
          <w:rFonts w:cstheme="majorBidi"/>
          <w:vertAlign w:val="superscript"/>
        </w:rPr>
        <w:t>2</w:t>
      </w:r>
      <w:r w:rsidRPr="00572C8D">
        <w:rPr>
          <w:rFonts w:cstheme="majorBidi"/>
        </w:rPr>
        <w:t>,</w:t>
      </w:r>
      <w:r w:rsidRPr="00572C8D">
        <w:rPr>
          <w:rtl/>
        </w:rPr>
        <w:t xml:space="preserve"> </w:t>
      </w:r>
      <w:r>
        <w:t>Ehsan Savae</w:t>
      </w:r>
      <w:r w:rsidR="00D34305">
        <w:t>e</w:t>
      </w:r>
      <w:r>
        <w:rPr>
          <w:rStyle w:val="Char7"/>
          <w:rFonts w:cstheme="majorBidi"/>
          <w:vertAlign w:val="superscript"/>
        </w:rPr>
        <w:t>3</w:t>
      </w:r>
      <w:r w:rsidRPr="00572C8D">
        <w:rPr>
          <w:rStyle w:val="Char7"/>
          <w:rFonts w:asciiTheme="majorHAnsi" w:hAnsiTheme="majorHAnsi"/>
        </w:rPr>
        <w:t xml:space="preserve"> </w:t>
      </w:r>
    </w:p>
    <w:p w14:paraId="6EA76985" w14:textId="77777777" w:rsidR="00942288" w:rsidRPr="00572C8D" w:rsidRDefault="00942288" w:rsidP="00942288">
      <w:pPr>
        <w:pStyle w:val="AuthorsAffiliation"/>
      </w:pPr>
      <w:r w:rsidRPr="00572C8D">
        <w:t>1-</w:t>
      </w:r>
      <w:r w:rsidRPr="00F86089">
        <w:t xml:space="preserve"> </w:t>
      </w:r>
      <w:r w:rsidRPr="00572C8D">
        <w:t>Department of Mechanical Engineering</w:t>
      </w:r>
      <w:r>
        <w:t>,</w:t>
      </w:r>
      <w:r w:rsidRPr="00572C8D">
        <w:t xml:space="preserve"> </w:t>
      </w:r>
      <w:r>
        <w:t>Shahid Rajaee Teacher Training</w:t>
      </w:r>
      <w:r w:rsidRPr="00572C8D">
        <w:t xml:space="preserve"> University, Tehran, Iran. </w:t>
      </w:r>
    </w:p>
    <w:p w14:paraId="27880429" w14:textId="77777777" w:rsidR="00942288" w:rsidRDefault="00942288" w:rsidP="00942288">
      <w:pPr>
        <w:pStyle w:val="AuthorsAffiliation"/>
      </w:pPr>
      <w:r w:rsidRPr="00572C8D">
        <w:t xml:space="preserve">2- Department of Mechanical Engineering, </w:t>
      </w:r>
      <w:r>
        <w:t>Shahid Rajaee Teacher Training</w:t>
      </w:r>
      <w:r w:rsidRPr="00572C8D">
        <w:t xml:space="preserve"> University, Tehran, Iran</w:t>
      </w:r>
    </w:p>
    <w:p w14:paraId="281461A7" w14:textId="77777777" w:rsidR="00942288" w:rsidRPr="00572C8D" w:rsidRDefault="00942288" w:rsidP="00942288">
      <w:pPr>
        <w:pStyle w:val="AuthorsAffiliation"/>
      </w:pPr>
      <w:r>
        <w:t>3-</w:t>
      </w:r>
      <w:r w:rsidRPr="00F86089">
        <w:t xml:space="preserve"> </w:t>
      </w:r>
      <w:r w:rsidRPr="00572C8D">
        <w:t>Department of Mechanical Engineering</w:t>
      </w:r>
      <w:r>
        <w:t>,</w:t>
      </w:r>
      <w:r w:rsidRPr="00F86089">
        <w:t xml:space="preserve"> </w:t>
      </w:r>
      <w:r>
        <w:t>Shahid Rajaee Teacher Training</w:t>
      </w:r>
      <w:r w:rsidRPr="00572C8D">
        <w:t xml:space="preserve"> University, Tehran, Iran</w:t>
      </w:r>
    </w:p>
    <w:p w14:paraId="30F30575" w14:textId="3A6B1F14" w:rsidR="00942288" w:rsidRPr="0065422E" w:rsidRDefault="00942288" w:rsidP="00172A01">
      <w:pPr>
        <w:pStyle w:val="AuthorsAffiliation"/>
      </w:pPr>
      <w:r w:rsidRPr="00572C8D">
        <w:t>* P.O.B.</w:t>
      </w:r>
      <w:r w:rsidR="00036C34">
        <w:t>167</w:t>
      </w:r>
      <w:r w:rsidR="00172A01">
        <w:t>85-136</w:t>
      </w:r>
      <w:r w:rsidR="00036C34" w:rsidRPr="00572C8D">
        <w:t xml:space="preserve"> </w:t>
      </w:r>
      <w:r w:rsidRPr="00572C8D">
        <w:t xml:space="preserve">Tehran, Iran, </w:t>
      </w:r>
      <w:r>
        <w:t>morteza1224asdf@gmail.com</w:t>
      </w:r>
    </w:p>
    <w:p w14:paraId="76251F69" w14:textId="77777777" w:rsidR="00942288" w:rsidRPr="00572C8D" w:rsidRDefault="00942288" w:rsidP="00942288">
      <w:pPr>
        <w:pStyle w:val="AbstractTitle"/>
      </w:pPr>
      <w:r w:rsidRPr="00572C8D">
        <w:t xml:space="preserve">Abstract </w:t>
      </w:r>
    </w:p>
    <w:p w14:paraId="0932EB0C" w14:textId="628058E5" w:rsidR="00942288" w:rsidRPr="00572C8D" w:rsidRDefault="00863C87" w:rsidP="006A6F4F">
      <w:pPr>
        <w:pStyle w:val="Abstract"/>
      </w:pPr>
      <w:r>
        <w:t>Two-</w:t>
      </w:r>
      <w:r w:rsidR="00942288">
        <w:t>wheeled inverted pendulum</w:t>
      </w:r>
      <w:r>
        <w:t xml:space="preserve"> </w:t>
      </w:r>
      <w:r w:rsidR="00942288">
        <w:t>(TWIP) robot is one of</w:t>
      </w:r>
      <w:r>
        <w:t xml:space="preserve"> the</w:t>
      </w:r>
      <w:r w:rsidR="00942288">
        <w:t xml:space="preserve"> balancing robot</w:t>
      </w:r>
      <w:r>
        <w:t xml:space="preserve">s, which </w:t>
      </w:r>
      <w:r w:rsidR="000605C9">
        <w:t xml:space="preserve">has </w:t>
      </w:r>
      <w:r w:rsidR="00942288">
        <w:t xml:space="preserve">nonlinear </w:t>
      </w:r>
      <w:r w:rsidR="000605C9">
        <w:t xml:space="preserve">behavior </w:t>
      </w:r>
      <w:r w:rsidR="00942288">
        <w:t xml:space="preserve">and </w:t>
      </w:r>
      <w:r>
        <w:t>it is inherently</w:t>
      </w:r>
      <w:r w:rsidR="00942288">
        <w:t xml:space="preserve"> unstable</w:t>
      </w:r>
      <w:r w:rsidR="00802C84">
        <w:t xml:space="preserve">. </w:t>
      </w:r>
      <w:r w:rsidR="00942288">
        <w:t>The robot has two wheels</w:t>
      </w:r>
      <w:r w:rsidR="00B47415">
        <w:t xml:space="preserve"> next to each other</w:t>
      </w:r>
      <w:r w:rsidR="00942288">
        <w:t xml:space="preserve">, and </w:t>
      </w:r>
      <w:r w:rsidR="00BC0081">
        <w:t xml:space="preserve">an </w:t>
      </w:r>
      <w:r w:rsidR="00942288">
        <w:t>intermediate body</w:t>
      </w:r>
      <w:r w:rsidR="00802C84">
        <w:t xml:space="preserve"> with</w:t>
      </w:r>
      <w:r w:rsidR="00942288">
        <w:t xml:space="preserve"> chassis and</w:t>
      </w:r>
      <w:r w:rsidR="00802C84">
        <w:t xml:space="preserve"> a</w:t>
      </w:r>
      <w:r w:rsidR="00942288">
        <w:t xml:space="preserve"> </w:t>
      </w:r>
      <w:r w:rsidR="00802C84">
        <w:t>pendulum</w:t>
      </w:r>
      <w:r w:rsidR="00942288">
        <w:t xml:space="preserve">. In this paper, </w:t>
      </w:r>
      <w:r w:rsidR="00802C84">
        <w:t xml:space="preserve">Three-Dof </w:t>
      </w:r>
      <w:r w:rsidR="00942288">
        <w:t>nonlinear dynamic equation</w:t>
      </w:r>
      <w:r w:rsidR="00802C84">
        <w:t>s</w:t>
      </w:r>
      <w:r w:rsidR="00942288">
        <w:t xml:space="preserve"> </w:t>
      </w:r>
      <w:r w:rsidR="00802C84">
        <w:t xml:space="preserve">are written using </w:t>
      </w:r>
      <w:r w:rsidR="00942288">
        <w:t xml:space="preserve">Euler- Lagrange </w:t>
      </w:r>
      <w:r w:rsidR="00B47415">
        <w:t>method. Then</w:t>
      </w:r>
      <w:r w:rsidR="00942288">
        <w:rPr>
          <w:lang w:bidi="fa-IR"/>
        </w:rPr>
        <w:t xml:space="preserve"> </w:t>
      </w:r>
      <w:r w:rsidR="00802C84">
        <w:rPr>
          <w:lang w:bidi="fa-IR"/>
        </w:rPr>
        <w:t>employing</w:t>
      </w:r>
      <w:r w:rsidR="00942288">
        <w:rPr>
          <w:lang w:bidi="fa-IR"/>
        </w:rPr>
        <w:t xml:space="preserve"> a</w:t>
      </w:r>
      <w:r w:rsidR="00802C84">
        <w:rPr>
          <w:lang w:bidi="fa-IR"/>
        </w:rPr>
        <w:t xml:space="preserve">n </w:t>
      </w:r>
      <w:r w:rsidR="00942288">
        <w:rPr>
          <w:lang w:bidi="fa-IR"/>
        </w:rPr>
        <w:t>accu</w:t>
      </w:r>
      <w:r w:rsidR="00802C84">
        <w:rPr>
          <w:lang w:bidi="fa-IR"/>
        </w:rPr>
        <w:t>rate</w:t>
      </w:r>
      <w:r w:rsidR="00942288">
        <w:rPr>
          <w:lang w:bidi="fa-IR"/>
        </w:rPr>
        <w:t xml:space="preserve"> and rapid </w:t>
      </w:r>
      <w:r w:rsidR="000605C9">
        <w:rPr>
          <w:lang w:bidi="fa-IR"/>
        </w:rPr>
        <w:t>approach</w:t>
      </w:r>
      <w:r w:rsidR="00942288">
        <w:rPr>
          <w:lang w:bidi="fa-IR"/>
        </w:rPr>
        <w:t xml:space="preserve">, </w:t>
      </w:r>
      <w:r w:rsidR="009A7EA0">
        <w:rPr>
          <w:lang w:bidi="fa-IR"/>
        </w:rPr>
        <w:t xml:space="preserve">three individual sliding mode controllers are utilized for the </w:t>
      </w:r>
      <w:r w:rsidR="00942288">
        <w:rPr>
          <w:lang w:bidi="fa-IR"/>
        </w:rPr>
        <w:t xml:space="preserve">stability </w:t>
      </w:r>
      <w:r w:rsidR="009A7EA0">
        <w:rPr>
          <w:lang w:bidi="fa-IR"/>
        </w:rPr>
        <w:t xml:space="preserve">of </w:t>
      </w:r>
      <w:r w:rsidR="00942288">
        <w:rPr>
          <w:lang w:bidi="fa-IR"/>
        </w:rPr>
        <w:t>pendulum angle</w:t>
      </w:r>
      <w:r w:rsidR="009A7EA0">
        <w:rPr>
          <w:lang w:bidi="fa-IR"/>
        </w:rPr>
        <w:t>,</w:t>
      </w:r>
      <w:r w:rsidR="00942288">
        <w:rPr>
          <w:lang w:bidi="fa-IR"/>
        </w:rPr>
        <w:t xml:space="preserve"> </w:t>
      </w:r>
      <w:r w:rsidR="004647E5">
        <w:rPr>
          <w:lang w:bidi="fa-IR"/>
        </w:rPr>
        <w:t xml:space="preserve">tracking </w:t>
      </w:r>
      <w:r w:rsidR="006A6F4F" w:rsidRPr="00B47415">
        <w:rPr>
          <w:lang w:bidi="fa-IR"/>
        </w:rPr>
        <w:t>orientation</w:t>
      </w:r>
      <w:r w:rsidR="00942288">
        <w:rPr>
          <w:lang w:bidi="fa-IR"/>
        </w:rPr>
        <w:t xml:space="preserve"> angle (yaw)</w:t>
      </w:r>
      <w:r w:rsidR="009A7EA0">
        <w:rPr>
          <w:lang w:bidi="fa-IR"/>
        </w:rPr>
        <w:t>,</w:t>
      </w:r>
      <w:r w:rsidR="00942288">
        <w:rPr>
          <w:lang w:bidi="fa-IR"/>
        </w:rPr>
        <w:t xml:space="preserve"> </w:t>
      </w:r>
      <w:r w:rsidR="004647E5">
        <w:rPr>
          <w:lang w:bidi="fa-IR"/>
        </w:rPr>
        <w:t>and displacement</w:t>
      </w:r>
      <w:r w:rsidR="009A7EA0">
        <w:rPr>
          <w:lang w:bidi="fa-IR"/>
        </w:rPr>
        <w:t xml:space="preserve"> of the robot</w:t>
      </w:r>
      <w:r w:rsidR="00942288">
        <w:rPr>
          <w:lang w:bidi="fa-IR"/>
        </w:rPr>
        <w:t xml:space="preserve">. </w:t>
      </w:r>
      <w:r w:rsidR="009A7EA0">
        <w:rPr>
          <w:lang w:bidi="fa-IR"/>
        </w:rPr>
        <w:t xml:space="preserve">In the following, </w:t>
      </w:r>
      <w:r w:rsidR="00B47415">
        <w:rPr>
          <w:lang w:bidi="fa-IR"/>
        </w:rPr>
        <w:t xml:space="preserve">the </w:t>
      </w:r>
      <w:r w:rsidR="00942288">
        <w:rPr>
          <w:lang w:bidi="fa-IR"/>
        </w:rPr>
        <w:t xml:space="preserve">simulation is </w:t>
      </w:r>
      <w:r w:rsidR="009A7EA0">
        <w:rPr>
          <w:lang w:bidi="fa-IR"/>
        </w:rPr>
        <w:t xml:space="preserve">fulfilled in </w:t>
      </w:r>
      <w:r w:rsidR="00942288">
        <w:rPr>
          <w:lang w:bidi="fa-IR"/>
        </w:rPr>
        <w:t>Matlab</w:t>
      </w:r>
      <w:r w:rsidR="009A7EA0">
        <w:rPr>
          <w:lang w:bidi="fa-IR"/>
        </w:rPr>
        <w:t>/</w:t>
      </w:r>
      <w:r w:rsidR="00942288">
        <w:rPr>
          <w:lang w:bidi="fa-IR"/>
        </w:rPr>
        <w:t xml:space="preserve">Simulink </w:t>
      </w:r>
      <w:r w:rsidR="009A7EA0">
        <w:rPr>
          <w:lang w:bidi="fa-IR"/>
        </w:rPr>
        <w:t>environment</w:t>
      </w:r>
      <w:r w:rsidR="00942288">
        <w:rPr>
          <w:lang w:bidi="fa-IR"/>
        </w:rPr>
        <w:t xml:space="preserve">. </w:t>
      </w:r>
      <w:r w:rsidR="009A7EA0" w:rsidRPr="009A7EA0">
        <w:rPr>
          <w:lang w:bidi="fa-IR"/>
        </w:rPr>
        <w:t xml:space="preserve">For this purpose, the parameters of </w:t>
      </w:r>
      <w:r w:rsidR="009A7EA0">
        <w:rPr>
          <w:lang w:bidi="fa-IR"/>
        </w:rPr>
        <w:t>a t</w:t>
      </w:r>
      <w:r w:rsidR="009A7EA0">
        <w:t xml:space="preserve">wo-wheeled inverted pendulum robot </w:t>
      </w:r>
      <w:r w:rsidR="009A7EA0" w:rsidRPr="009A7EA0">
        <w:rPr>
          <w:lang w:bidi="fa-IR"/>
        </w:rPr>
        <w:t xml:space="preserve">(available in the </w:t>
      </w:r>
      <w:r w:rsidR="009A7EA0">
        <w:rPr>
          <w:lang w:bidi="fa-IR"/>
        </w:rPr>
        <w:t xml:space="preserve">Robotics </w:t>
      </w:r>
      <w:r w:rsidR="009A7EA0" w:rsidRPr="009A7EA0">
        <w:rPr>
          <w:lang w:bidi="fa-IR"/>
        </w:rPr>
        <w:t>laboratory</w:t>
      </w:r>
      <w:r w:rsidR="009A7EA0">
        <w:rPr>
          <w:lang w:bidi="fa-IR"/>
        </w:rPr>
        <w:t xml:space="preserve"> of Shahid Rajaee Uni.</w:t>
      </w:r>
      <w:r w:rsidR="009A7EA0" w:rsidRPr="009A7EA0">
        <w:rPr>
          <w:lang w:bidi="fa-IR"/>
        </w:rPr>
        <w:t xml:space="preserve">) are extracted, </w:t>
      </w:r>
      <w:r w:rsidR="00BC0081">
        <w:rPr>
          <w:lang w:bidi="fa-IR"/>
        </w:rPr>
        <w:t xml:space="preserve">by measuring </w:t>
      </w:r>
      <w:r w:rsidR="009A7EA0" w:rsidRPr="009A7EA0">
        <w:rPr>
          <w:lang w:bidi="fa-IR"/>
        </w:rPr>
        <w:t xml:space="preserve">and </w:t>
      </w:r>
      <w:r w:rsidR="009A7EA0">
        <w:rPr>
          <w:lang w:bidi="fa-IR"/>
        </w:rPr>
        <w:t>utilized</w:t>
      </w:r>
      <w:r w:rsidR="000605C9">
        <w:rPr>
          <w:lang w:bidi="fa-IR"/>
        </w:rPr>
        <w:t xml:space="preserve"> for simulation</w:t>
      </w:r>
      <w:r w:rsidR="009A7EA0">
        <w:rPr>
          <w:lang w:bidi="fa-IR"/>
        </w:rPr>
        <w:t xml:space="preserve">. </w:t>
      </w:r>
      <w:r w:rsidR="009A7EA0" w:rsidRPr="009A7EA0">
        <w:rPr>
          <w:lang w:bidi="fa-IR"/>
        </w:rPr>
        <w:t>The simulation results show</w:t>
      </w:r>
      <w:r w:rsidR="00B47415">
        <w:rPr>
          <w:lang w:bidi="fa-IR"/>
        </w:rPr>
        <w:t xml:space="preserve"> that despite the uncertainties</w:t>
      </w:r>
      <w:r w:rsidR="009A7EA0">
        <w:rPr>
          <w:lang w:bidi="fa-IR"/>
        </w:rPr>
        <w:t xml:space="preserve">, which is due to </w:t>
      </w:r>
      <w:r w:rsidR="000605C9">
        <w:rPr>
          <w:lang w:bidi="fa-IR"/>
        </w:rPr>
        <w:t>the unknown</w:t>
      </w:r>
      <w:r w:rsidR="009A7EA0" w:rsidRPr="009A7EA0">
        <w:rPr>
          <w:lang w:bidi="fa-IR"/>
        </w:rPr>
        <w:t xml:space="preserve"> exact parameters, as well as the disturbances in the system, the stability of the system is guaranteed. </w:t>
      </w:r>
      <w:r w:rsidR="00B47415" w:rsidRPr="00B47415">
        <w:rPr>
          <w:lang w:bidi="fa-IR"/>
        </w:rPr>
        <w:t xml:space="preserve">To prevent the </w:t>
      </w:r>
      <w:r w:rsidR="00B47415">
        <w:rPr>
          <w:lang w:bidi="fa-IR"/>
        </w:rPr>
        <w:t xml:space="preserve">chattering </w:t>
      </w:r>
      <w:r w:rsidR="00B47415" w:rsidRPr="00B47415">
        <w:rPr>
          <w:lang w:bidi="fa-IR"/>
        </w:rPr>
        <w:t>phenomenon in the system, the saturation function is used instead of the sign function.</w:t>
      </w:r>
      <w:r w:rsidR="00B47415" w:rsidRPr="00B47415" w:rsidDel="00B47415">
        <w:rPr>
          <w:lang w:bidi="fa-IR"/>
        </w:rPr>
        <w:t xml:space="preserve"> </w:t>
      </w:r>
      <w:r w:rsidR="00B47415" w:rsidRPr="00B47415">
        <w:rPr>
          <w:lang w:bidi="fa-IR"/>
        </w:rPr>
        <w:t xml:space="preserve">The simulation results show that in addition to the balance of the pendulum angle, the displacement and the orientation angle of the robot's movement are well traced. </w:t>
      </w:r>
      <w:r w:rsidR="000605C9">
        <w:rPr>
          <w:lang w:bidi="fa-IR"/>
        </w:rPr>
        <w:t>It</w:t>
      </w:r>
      <w:r w:rsidR="00B47415">
        <w:rPr>
          <w:lang w:bidi="fa-IR"/>
        </w:rPr>
        <w:t xml:space="preserve"> is obvious that</w:t>
      </w:r>
      <w:r w:rsidR="00B47415" w:rsidRPr="00B47415">
        <w:rPr>
          <w:lang w:bidi="fa-IR"/>
        </w:rPr>
        <w:t xml:space="preserve"> </w:t>
      </w:r>
      <w:r w:rsidR="00BC0081">
        <w:rPr>
          <w:lang w:bidi="fa-IR"/>
        </w:rPr>
        <w:t>equilibrium</w:t>
      </w:r>
      <w:r w:rsidR="00BC0081" w:rsidRPr="00B47415">
        <w:rPr>
          <w:lang w:bidi="fa-IR"/>
        </w:rPr>
        <w:t xml:space="preserve"> </w:t>
      </w:r>
      <w:r w:rsidR="00B47415" w:rsidRPr="00B47415">
        <w:rPr>
          <w:lang w:bidi="fa-IR"/>
        </w:rPr>
        <w:t xml:space="preserve">must always be </w:t>
      </w:r>
      <w:r w:rsidR="00B47415">
        <w:rPr>
          <w:lang w:bidi="fa-IR"/>
        </w:rPr>
        <w:t xml:space="preserve">considered </w:t>
      </w:r>
      <w:r w:rsidR="00B47415" w:rsidRPr="00B47415">
        <w:rPr>
          <w:lang w:bidi="fa-IR"/>
        </w:rPr>
        <w:t>between the fluctuation of the control signal and the tracking accuracy.</w:t>
      </w:r>
      <w:r w:rsidR="00B47415" w:rsidRPr="00B47415" w:rsidDel="00B47415">
        <w:rPr>
          <w:lang w:bidi="fa-IR"/>
        </w:rPr>
        <w:t xml:space="preserve"> </w:t>
      </w:r>
    </w:p>
    <w:p w14:paraId="016FCE0E" w14:textId="77777777" w:rsidR="00942288" w:rsidRPr="00572C8D" w:rsidRDefault="00942288" w:rsidP="00942288">
      <w:pPr>
        <w:pStyle w:val="KeywordsTitle"/>
      </w:pPr>
      <w:r w:rsidRPr="00572C8D">
        <w:t xml:space="preserve">Keywords </w:t>
      </w:r>
    </w:p>
    <w:p w14:paraId="3940A662" w14:textId="408D4520" w:rsidR="00A362D1" w:rsidRPr="004F39B9" w:rsidRDefault="00942288" w:rsidP="00942288">
      <w:pPr>
        <w:pStyle w:val="Keywords"/>
        <w:rPr>
          <w:lang w:val="en-GB"/>
        </w:rPr>
      </w:pPr>
      <w:r>
        <w:t>Two wheeled inverted pendulum robot, (TWIP), balancing robo</w:t>
      </w:r>
      <w:r w:rsidR="004647E5">
        <w:t>t, sliding mode controller</w:t>
      </w:r>
    </w:p>
    <w:p w14:paraId="003BD965" w14:textId="77777777" w:rsidR="00A362D1" w:rsidRPr="00572C8D" w:rsidRDefault="00A362D1" w:rsidP="00A362D1">
      <w:pPr>
        <w:pStyle w:val="Keywords"/>
        <w:rPr>
          <w:rFonts w:asciiTheme="majorHAnsi" w:hAnsiTheme="majorHAnsi"/>
        </w:rPr>
      </w:pPr>
    </w:p>
    <w:p w14:paraId="130FA3D4" w14:textId="77777777" w:rsidR="00A362D1" w:rsidRPr="00572C8D" w:rsidRDefault="00A362D1" w:rsidP="00A362D1">
      <w:pPr>
        <w:pStyle w:val="Keywords"/>
        <w:rPr>
          <w:rFonts w:asciiTheme="majorHAnsi" w:hAnsiTheme="majorHAnsi"/>
          <w:sz w:val="22"/>
          <w:szCs w:val="22"/>
        </w:rPr>
        <w:sectPr w:rsidR="00A362D1" w:rsidRPr="00572C8D" w:rsidSect="00B81889">
          <w:headerReference w:type="even" r:id="rId8"/>
          <w:headerReference w:type="default" r:id="rId9"/>
          <w:footerReference w:type="default" r:id="rId10"/>
          <w:footnotePr>
            <w:numRestart w:val="eachPage"/>
          </w:footnotePr>
          <w:pgSz w:w="11906" w:h="16838"/>
          <w:pgMar w:top="1440" w:right="1134" w:bottom="1440" w:left="1134" w:header="270" w:footer="709" w:gutter="0"/>
          <w:cols w:space="397"/>
          <w:bidi/>
          <w:rtlGutter/>
          <w:docGrid w:linePitch="360"/>
        </w:sectPr>
      </w:pPr>
    </w:p>
    <w:p w14:paraId="5A0CAEF8" w14:textId="77777777" w:rsidR="00DF66E8" w:rsidRPr="00572C8D" w:rsidRDefault="009A63E4" w:rsidP="00DF66E8">
      <w:pPr>
        <w:pStyle w:val="1"/>
        <w:spacing w:before="0"/>
        <w:ind w:left="204" w:hanging="204"/>
        <w:rPr>
          <w:rtl/>
        </w:rPr>
      </w:pPr>
      <w:r w:rsidRPr="00572C8D">
        <w:rPr>
          <w:rFonts w:hint="cs"/>
          <w:rtl/>
        </w:rPr>
        <w:lastRenderedPageBreak/>
        <w:t>م</w:t>
      </w:r>
      <w:r w:rsidR="00F425DD" w:rsidRPr="00572C8D">
        <w:rPr>
          <w:rFonts w:hint="cs"/>
          <w:rtl/>
        </w:rPr>
        <w:t xml:space="preserve">قدمه </w:t>
      </w:r>
    </w:p>
    <w:p w14:paraId="35B5C5D0" w14:textId="77777777" w:rsidR="003B3142" w:rsidRPr="00316B8C" w:rsidRDefault="00DF66E8" w:rsidP="00316B8C">
      <w:pPr>
        <w:pStyle w:val="a"/>
        <w:rPr>
          <w:sz w:val="20"/>
        </w:rPr>
      </w:pPr>
      <w:r w:rsidRPr="00316B8C">
        <w:rPr>
          <w:rFonts w:hint="cs"/>
          <w:sz w:val="20"/>
          <w:rtl/>
        </w:rPr>
        <w:t xml:space="preserve">امروزه ربات های متحرک در همه جا به طور چشمگیری حضور </w:t>
      </w:r>
      <w:r w:rsidR="00391144" w:rsidRPr="00316B8C">
        <w:rPr>
          <w:rFonts w:hint="cs"/>
          <w:sz w:val="20"/>
          <w:rtl/>
        </w:rPr>
        <w:t xml:space="preserve">داشته </w:t>
      </w:r>
      <w:r w:rsidRPr="00316B8C">
        <w:rPr>
          <w:rFonts w:hint="cs"/>
          <w:sz w:val="20"/>
          <w:rtl/>
        </w:rPr>
        <w:t>و در کاربردهای گوناگونی از قبیل اکتشاف و جستجو در فضاهایی که برای انسان سخت یا با خطر مواجه است</w:t>
      </w:r>
      <w:r w:rsidR="00391144" w:rsidRPr="00316B8C">
        <w:rPr>
          <w:rFonts w:hint="cs"/>
          <w:sz w:val="20"/>
          <w:rtl/>
        </w:rPr>
        <w:t>،</w:t>
      </w:r>
      <w:r w:rsidRPr="00316B8C">
        <w:rPr>
          <w:rFonts w:hint="cs"/>
          <w:sz w:val="20"/>
          <w:rtl/>
        </w:rPr>
        <w:t xml:space="preserve"> عملیات امداد و</w:t>
      </w:r>
      <w:r w:rsidR="00834875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>نجات</w:t>
      </w:r>
      <w:r w:rsidR="00391144" w:rsidRPr="00316B8C">
        <w:rPr>
          <w:rFonts w:hint="cs"/>
          <w:sz w:val="20"/>
          <w:rtl/>
        </w:rPr>
        <w:t>،</w:t>
      </w:r>
      <w:r w:rsidRPr="00316B8C">
        <w:rPr>
          <w:rFonts w:hint="cs"/>
          <w:sz w:val="20"/>
          <w:rtl/>
        </w:rPr>
        <w:t xml:space="preserve"> حمل مواد و تجهیزات و همچنین به منظور سرگرمی مورد استفاده قرار می گیرند. با وجود اینکه ربات های پادار قادر به حرکت از روی موانع هستند ولی به دلیل درجه آزادی بالاتر، </w:t>
      </w:r>
      <w:r w:rsidR="003B3142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>دارای پیچیدگی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های بیشتری در طراحی و کنترل 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باشند.</w:t>
      </w:r>
      <w:r w:rsidR="00391144" w:rsidRPr="00316B8C">
        <w:rPr>
          <w:rFonts w:hint="cs"/>
          <w:sz w:val="20"/>
          <w:rtl/>
        </w:rPr>
        <w:t>از سوی دیگر،</w:t>
      </w:r>
      <w:r w:rsidRPr="00316B8C">
        <w:rPr>
          <w:sz w:val="20"/>
        </w:rPr>
        <w:t xml:space="preserve"> </w:t>
      </w:r>
      <w:r w:rsidRPr="00316B8C">
        <w:rPr>
          <w:rFonts w:hint="cs"/>
          <w:sz w:val="20"/>
          <w:rtl/>
        </w:rPr>
        <w:t xml:space="preserve">ربات </w:t>
      </w:r>
      <w:r w:rsidR="003B3142" w:rsidRPr="00316B8C">
        <w:rPr>
          <w:rFonts w:hint="cs"/>
          <w:sz w:val="20"/>
          <w:rtl/>
        </w:rPr>
        <w:t xml:space="preserve"> </w:t>
      </w:r>
    </w:p>
    <w:p w14:paraId="4B73EF88" w14:textId="77777777" w:rsidR="003B3142" w:rsidRPr="003B3142" w:rsidRDefault="003B3142" w:rsidP="003B3142">
      <w:pPr>
        <w:pStyle w:val="a"/>
      </w:pPr>
    </w:p>
    <w:p w14:paraId="3991FD6D" w14:textId="5671E9B4" w:rsidR="003B3142" w:rsidRDefault="003B3142" w:rsidP="003B3142">
      <w:pPr>
        <w:pStyle w:val="a"/>
      </w:pPr>
    </w:p>
    <w:p w14:paraId="4A96A6CA" w14:textId="41D2D458" w:rsidR="00DF66E8" w:rsidRPr="00316B8C" w:rsidRDefault="00DF66E8" w:rsidP="00316B8C">
      <w:pPr>
        <w:pStyle w:val="a"/>
        <w:ind w:firstLine="0"/>
        <w:rPr>
          <w:sz w:val="20"/>
          <w:rtl/>
        </w:rPr>
      </w:pPr>
      <w:r w:rsidRPr="00316B8C">
        <w:rPr>
          <w:rFonts w:hint="cs"/>
          <w:rtl/>
        </w:rPr>
        <w:t>های چرخ دار انرژی کمتری مصرف می</w:t>
      </w:r>
      <w:r w:rsidR="00501263" w:rsidRPr="00316B8C">
        <w:rPr>
          <w:rtl/>
        </w:rPr>
        <w:softHyphen/>
      </w:r>
      <w:r w:rsidRPr="00316B8C">
        <w:rPr>
          <w:rFonts w:hint="cs"/>
          <w:rtl/>
        </w:rPr>
        <w:t xml:space="preserve">کنند و با توجه به ساختار مکانیکی </w:t>
      </w:r>
      <w:r w:rsidR="00391144" w:rsidRPr="00316B8C">
        <w:rPr>
          <w:rFonts w:hint="cs"/>
          <w:rtl/>
        </w:rPr>
        <w:t>جمع</w:t>
      </w:r>
      <w:r w:rsidR="00391144" w:rsidRPr="00316B8C">
        <w:rPr>
          <w:rtl/>
        </w:rPr>
        <w:softHyphen/>
      </w:r>
      <w:r w:rsidR="00391144" w:rsidRPr="00316B8C">
        <w:rPr>
          <w:rFonts w:hint="cs"/>
          <w:rtl/>
        </w:rPr>
        <w:t>و</w:t>
      </w:r>
      <w:r w:rsidR="00391144" w:rsidRPr="00316B8C">
        <w:rPr>
          <w:rtl/>
        </w:rPr>
        <w:softHyphen/>
      </w:r>
      <w:r w:rsidR="00391144" w:rsidRPr="00316B8C">
        <w:rPr>
          <w:rFonts w:hint="cs"/>
          <w:rtl/>
        </w:rPr>
        <w:t>جورتر</w:t>
      </w:r>
      <w:r w:rsidR="00391144" w:rsidRPr="00316B8C">
        <w:rPr>
          <w:rtl/>
        </w:rPr>
        <w:softHyphen/>
      </w:r>
      <w:r w:rsidR="00834875" w:rsidRPr="00316B8C">
        <w:rPr>
          <w:rFonts w:hint="cs"/>
          <w:rtl/>
        </w:rPr>
        <w:t>،</w:t>
      </w:r>
      <w:r w:rsidRPr="00316B8C">
        <w:rPr>
          <w:rFonts w:hint="cs"/>
          <w:rtl/>
        </w:rPr>
        <w:t xml:space="preserve"> دارای دینامیک </w:t>
      </w:r>
      <w:r w:rsidR="00E16600" w:rsidRPr="00316B8C">
        <w:rPr>
          <w:rFonts w:hint="cs"/>
          <w:rtl/>
        </w:rPr>
        <w:t>ساده</w:t>
      </w:r>
      <w:r w:rsidR="00E16600" w:rsidRPr="00316B8C">
        <w:rPr>
          <w:rtl/>
        </w:rPr>
        <w:softHyphen/>
      </w:r>
      <w:r w:rsidRPr="00316B8C">
        <w:rPr>
          <w:rFonts w:hint="cs"/>
          <w:rtl/>
        </w:rPr>
        <w:t xml:space="preserve">تری در مقایسه با ربات پادار </w:t>
      </w:r>
      <w:r w:rsidR="00391144" w:rsidRPr="00316B8C">
        <w:rPr>
          <w:rFonts w:hint="cs"/>
          <w:rtl/>
        </w:rPr>
        <w:t>می</w:t>
      </w:r>
      <w:r w:rsidR="00391144" w:rsidRPr="00316B8C">
        <w:rPr>
          <w:rtl/>
        </w:rPr>
        <w:softHyphen/>
      </w:r>
      <w:r w:rsidRPr="00316B8C">
        <w:rPr>
          <w:rFonts w:hint="cs"/>
          <w:rtl/>
        </w:rPr>
        <w:t xml:space="preserve">باشند. </w:t>
      </w:r>
      <w:r w:rsidR="000605C9" w:rsidRPr="00316B8C">
        <w:rPr>
          <w:rFonts w:hint="cs"/>
          <w:rtl/>
        </w:rPr>
        <w:t>ربات</w:t>
      </w:r>
      <w:r w:rsidR="000605C9" w:rsidRPr="00316B8C">
        <w:rPr>
          <w:rtl/>
        </w:rPr>
        <w:softHyphen/>
      </w:r>
      <w:r w:rsidRPr="00316B8C">
        <w:rPr>
          <w:rFonts w:hint="cs"/>
          <w:rtl/>
        </w:rPr>
        <w:t xml:space="preserve">های </w:t>
      </w:r>
      <w:r w:rsidR="00E16600" w:rsidRPr="00316B8C">
        <w:rPr>
          <w:rFonts w:hint="cs"/>
          <w:rtl/>
        </w:rPr>
        <w:t xml:space="preserve">دارای </w:t>
      </w:r>
      <w:r w:rsidRPr="00316B8C">
        <w:rPr>
          <w:rFonts w:hint="cs"/>
          <w:rtl/>
        </w:rPr>
        <w:t>حداقل سه چرخ به صورت استاتیکی پایدار هستند</w:t>
      </w:r>
      <w:r w:rsidR="000605C9" w:rsidRPr="00316B8C">
        <w:rPr>
          <w:rFonts w:hint="cs"/>
          <w:rtl/>
        </w:rPr>
        <w:t>،</w:t>
      </w:r>
      <w:r w:rsidRPr="00316B8C">
        <w:rPr>
          <w:rFonts w:hint="cs"/>
          <w:rtl/>
        </w:rPr>
        <w:t xml:space="preserve"> ولی </w:t>
      </w:r>
      <w:r w:rsidR="00391144" w:rsidRPr="00316B8C">
        <w:rPr>
          <w:rFonts w:hint="cs"/>
          <w:rtl/>
        </w:rPr>
        <w:t>ربات</w:t>
      </w:r>
      <w:r w:rsidR="00391144" w:rsidRPr="00316B8C">
        <w:rPr>
          <w:rtl/>
        </w:rPr>
        <w:softHyphen/>
      </w:r>
      <w:r w:rsidRPr="00316B8C">
        <w:rPr>
          <w:rFonts w:hint="cs"/>
          <w:rtl/>
        </w:rPr>
        <w:t xml:space="preserve">های دو چرخ به صورت ذاتی ناپایدار </w:t>
      </w:r>
      <w:r w:rsidR="00E16600" w:rsidRPr="00316B8C">
        <w:rPr>
          <w:rFonts w:hint="cs"/>
          <w:rtl/>
        </w:rPr>
        <w:t xml:space="preserve">بوده </w:t>
      </w:r>
      <w:r w:rsidRPr="00316B8C">
        <w:rPr>
          <w:rFonts w:hint="cs"/>
          <w:rtl/>
        </w:rPr>
        <w:t>و کنترل آنها با مشکلاتی همراه است.</w:t>
      </w:r>
      <w:r w:rsidR="00834875" w:rsidRPr="00316B8C">
        <w:rPr>
          <w:rFonts w:hint="cs"/>
          <w:rtl/>
        </w:rPr>
        <w:t xml:space="preserve"> </w:t>
      </w:r>
      <w:r w:rsidR="00814BA5" w:rsidRPr="00316B8C">
        <w:rPr>
          <w:rFonts w:hint="cs"/>
          <w:rtl/>
        </w:rPr>
        <w:t xml:space="preserve">ربات دوچرخ پاندول معکوس </w:t>
      </w:r>
      <w:r w:rsidR="00E47820" w:rsidRPr="00316B8C">
        <w:rPr>
          <w:rFonts w:hint="cs"/>
          <w:rtl/>
        </w:rPr>
        <w:t xml:space="preserve">که از </w:t>
      </w:r>
      <w:r w:rsidR="000605C9" w:rsidRPr="00316B8C">
        <w:rPr>
          <w:rFonts w:hint="cs"/>
          <w:rtl/>
        </w:rPr>
        <w:t>ربات</w:t>
      </w:r>
      <w:r w:rsidR="000605C9" w:rsidRPr="00316B8C">
        <w:rPr>
          <w:rFonts w:eastAsia="MS Mincho"/>
          <w:rtl/>
        </w:rPr>
        <w:softHyphen/>
      </w:r>
      <w:r w:rsidRPr="00316B8C">
        <w:rPr>
          <w:rFonts w:hint="cs"/>
          <w:rtl/>
        </w:rPr>
        <w:t>های تعادلی</w:t>
      </w:r>
      <w:r w:rsidR="00724BA6" w:rsidRPr="00316B8C">
        <w:rPr>
          <w:rFonts w:hint="cs"/>
          <w:rtl/>
        </w:rPr>
        <w:t xml:space="preserve"> معروف است</w:t>
      </w:r>
      <w:r w:rsidR="00E16600" w:rsidRPr="00316B8C">
        <w:rPr>
          <w:rFonts w:hint="cs"/>
          <w:rtl/>
        </w:rPr>
        <w:t xml:space="preserve">، </w:t>
      </w:r>
      <w:r w:rsidRPr="00316B8C">
        <w:rPr>
          <w:rFonts w:hint="cs"/>
          <w:rtl/>
        </w:rPr>
        <w:t>دا</w:t>
      </w:r>
      <w:r w:rsidR="00724BA6" w:rsidRPr="00316B8C">
        <w:rPr>
          <w:rFonts w:hint="cs"/>
          <w:rtl/>
        </w:rPr>
        <w:t>رای</w:t>
      </w:r>
      <w:r w:rsidRPr="00316B8C">
        <w:rPr>
          <w:rFonts w:hint="cs"/>
          <w:rtl/>
        </w:rPr>
        <w:t xml:space="preserve"> قابلیت چرخش حول یک نقطه  و </w:t>
      </w:r>
      <w:r w:rsidR="00391144" w:rsidRPr="00316B8C">
        <w:rPr>
          <w:rFonts w:hint="cs"/>
          <w:rtl/>
        </w:rPr>
        <w:t xml:space="preserve"> مانورپذیریی </w:t>
      </w:r>
      <w:r w:rsidRPr="00316B8C">
        <w:rPr>
          <w:rFonts w:hint="cs"/>
          <w:rtl/>
        </w:rPr>
        <w:t>بالا است. بنابراین</w:t>
      </w:r>
      <w:r w:rsidR="00391144" w:rsidRPr="00316B8C">
        <w:rPr>
          <w:rFonts w:hint="cs"/>
          <w:rtl/>
        </w:rPr>
        <w:t>،</w:t>
      </w:r>
      <w:r w:rsidRPr="00316B8C">
        <w:rPr>
          <w:rFonts w:hint="cs"/>
          <w:rtl/>
        </w:rPr>
        <w:t xml:space="preserve"> از این ربات در</w:t>
      </w:r>
      <w:r w:rsidR="003B3142">
        <w:t xml:space="preserve"> </w:t>
      </w:r>
      <w:r>
        <w:rPr>
          <w:rFonts w:hint="cs"/>
          <w:rtl/>
        </w:rPr>
        <w:t xml:space="preserve"> </w:t>
      </w:r>
      <w:r w:rsidR="00391144" w:rsidRPr="00316B8C">
        <w:rPr>
          <w:rFonts w:hint="cs"/>
          <w:sz w:val="20"/>
          <w:rtl/>
        </w:rPr>
        <w:lastRenderedPageBreak/>
        <w:t>مکان</w:t>
      </w:r>
      <w:r w:rsidR="00391144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های باریک و پرجمعیت استفاده </w:t>
      </w:r>
      <w:r w:rsidR="00391144" w:rsidRPr="00316B8C">
        <w:rPr>
          <w:rFonts w:hint="cs"/>
          <w:sz w:val="20"/>
          <w:rtl/>
        </w:rPr>
        <w:t>می</w:t>
      </w:r>
      <w:r w:rsidR="00391144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شود.</w:t>
      </w:r>
      <w:r w:rsidR="00834875" w:rsidRPr="00316B8C">
        <w:rPr>
          <w:rFonts w:hint="cs"/>
          <w:sz w:val="20"/>
          <w:rtl/>
        </w:rPr>
        <w:t xml:space="preserve"> </w:t>
      </w:r>
      <w:r w:rsidR="00724BA6" w:rsidRPr="00316B8C">
        <w:rPr>
          <w:rFonts w:hint="cs"/>
          <w:sz w:val="20"/>
          <w:rtl/>
        </w:rPr>
        <w:t>سگوی</w:t>
      </w:r>
      <w:r w:rsidR="00724BA6" w:rsidRPr="00316B8C">
        <w:rPr>
          <w:rStyle w:val="FootnoteReference"/>
          <w:sz w:val="20"/>
          <w:rtl/>
        </w:rPr>
        <w:footnoteReference w:id="1"/>
      </w:r>
      <w:r w:rsidR="00724BA6" w:rsidRPr="00316B8C">
        <w:rPr>
          <w:rFonts w:hint="cs"/>
          <w:sz w:val="20"/>
          <w:rtl/>
        </w:rPr>
        <w:t>که یکی از اینگونه ربات</w:t>
      </w:r>
      <w:r w:rsidR="00724BA6" w:rsidRPr="00316B8C">
        <w:rPr>
          <w:sz w:val="20"/>
          <w:rtl/>
        </w:rPr>
        <w:softHyphen/>
      </w:r>
      <w:r w:rsidR="00724BA6" w:rsidRPr="00316B8C">
        <w:rPr>
          <w:rFonts w:hint="cs"/>
          <w:sz w:val="20"/>
          <w:rtl/>
        </w:rPr>
        <w:t>ها است،</w:t>
      </w:r>
      <w:r w:rsidR="00515EAE" w:rsidRPr="00316B8C">
        <w:rPr>
          <w:rFonts w:hint="cs"/>
          <w:sz w:val="20"/>
          <w:rtl/>
        </w:rPr>
        <w:t xml:space="preserve"> که</w:t>
      </w:r>
      <w:r w:rsidR="00724BA6" w:rsidRPr="00316B8C">
        <w:rPr>
          <w:rFonts w:hint="cs"/>
          <w:sz w:val="20"/>
          <w:rtl/>
        </w:rPr>
        <w:t xml:space="preserve"> ا</w:t>
      </w:r>
      <w:r w:rsidRPr="00316B8C">
        <w:rPr>
          <w:rFonts w:hint="cs"/>
          <w:sz w:val="20"/>
          <w:rtl/>
        </w:rPr>
        <w:t xml:space="preserve">خیرا در </w:t>
      </w:r>
      <w:r w:rsidR="00391144" w:rsidRPr="00316B8C">
        <w:rPr>
          <w:rFonts w:hint="cs"/>
          <w:sz w:val="20"/>
          <w:rtl/>
        </w:rPr>
        <w:t>گشت</w:t>
      </w:r>
      <w:r w:rsidR="00391144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زنی</w:t>
      </w:r>
      <w:r w:rsidR="00391144" w:rsidRPr="00316B8C">
        <w:rPr>
          <w:sz w:val="20"/>
          <w:rtl/>
        </w:rPr>
        <w:softHyphen/>
      </w:r>
      <w:r w:rsidR="000605C9" w:rsidRPr="00316B8C">
        <w:rPr>
          <w:rFonts w:hint="cs"/>
          <w:sz w:val="20"/>
          <w:rtl/>
        </w:rPr>
        <w:t>های</w:t>
      </w:r>
      <w:r w:rsidRPr="00316B8C">
        <w:rPr>
          <w:rFonts w:hint="cs"/>
          <w:sz w:val="20"/>
          <w:rtl/>
        </w:rPr>
        <w:t xml:space="preserve"> شهری</w:t>
      </w:r>
      <w:r w:rsidR="00391144" w:rsidRPr="00316B8C">
        <w:rPr>
          <w:rFonts w:hint="cs"/>
          <w:sz w:val="20"/>
          <w:rtl/>
        </w:rPr>
        <w:t>،</w:t>
      </w:r>
      <w:r w:rsidRPr="00316B8C">
        <w:rPr>
          <w:rFonts w:hint="cs"/>
          <w:sz w:val="20"/>
          <w:rtl/>
        </w:rPr>
        <w:t xml:space="preserve"> یا به عنوان ربات سرویس دهنده</w:t>
      </w:r>
      <w:r w:rsidR="00724BA6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>(خدمتکار)</w:t>
      </w:r>
      <w:r w:rsidRPr="00316B8C">
        <w:rPr>
          <w:rStyle w:val="FootnoteReference"/>
          <w:sz w:val="20"/>
          <w:rtl/>
        </w:rPr>
        <w:footnoteReference w:id="2"/>
      </w:r>
      <w:r w:rsidRPr="00316B8C">
        <w:rPr>
          <w:rFonts w:hint="cs"/>
          <w:sz w:val="20"/>
          <w:rtl/>
        </w:rPr>
        <w:t xml:space="preserve"> </w:t>
      </w:r>
      <w:r w:rsidR="000605C9" w:rsidRPr="00316B8C">
        <w:rPr>
          <w:rFonts w:hint="cs"/>
          <w:sz w:val="20"/>
          <w:rtl/>
        </w:rPr>
        <w:t>بکار می</w:t>
      </w:r>
      <w:r w:rsidR="000605C9" w:rsidRPr="00316B8C">
        <w:rPr>
          <w:sz w:val="20"/>
          <w:rtl/>
        </w:rPr>
        <w:softHyphen/>
      </w:r>
      <w:r w:rsidR="000605C9" w:rsidRPr="00316B8C">
        <w:rPr>
          <w:rFonts w:hint="cs"/>
          <w:sz w:val="20"/>
          <w:rtl/>
        </w:rPr>
        <w:t>رود</w:t>
      </w:r>
      <w:r w:rsidRPr="00316B8C">
        <w:rPr>
          <w:rFonts w:hint="cs"/>
          <w:sz w:val="20"/>
          <w:rtl/>
        </w:rPr>
        <w:t>.</w:t>
      </w:r>
      <w:r w:rsidR="00834875" w:rsidRPr="00316B8C">
        <w:rPr>
          <w:rFonts w:hint="cs"/>
          <w:sz w:val="20"/>
          <w:rtl/>
        </w:rPr>
        <w:t xml:space="preserve"> </w:t>
      </w:r>
      <w:r w:rsidR="002604C1" w:rsidRPr="00316B8C">
        <w:rPr>
          <w:rFonts w:hint="cs"/>
          <w:sz w:val="20"/>
          <w:rtl/>
        </w:rPr>
        <w:t xml:space="preserve">ربات </w:t>
      </w:r>
      <w:r w:rsidRPr="00316B8C">
        <w:rPr>
          <w:rFonts w:hint="cs"/>
          <w:sz w:val="20"/>
          <w:rtl/>
        </w:rPr>
        <w:t>ان بوت</w:t>
      </w:r>
      <w:r w:rsidRPr="00316B8C">
        <w:rPr>
          <w:sz w:val="20"/>
          <w:vertAlign w:val="superscript"/>
          <w:rtl/>
        </w:rPr>
        <w:footnoteReference w:id="3"/>
      </w:r>
      <w:r w:rsidRPr="00316B8C">
        <w:rPr>
          <w:rFonts w:hint="cs"/>
          <w:sz w:val="20"/>
          <w:rtl/>
        </w:rPr>
        <w:t xml:space="preserve"> [</w:t>
      </w:r>
      <w:r w:rsidRPr="00316B8C">
        <w:rPr>
          <w:sz w:val="20"/>
        </w:rPr>
        <w:t>1</w:t>
      </w:r>
      <w:r w:rsidRPr="00316B8C">
        <w:rPr>
          <w:rFonts w:hint="cs"/>
          <w:sz w:val="20"/>
          <w:rtl/>
        </w:rPr>
        <w:t>]</w:t>
      </w:r>
      <w:r w:rsidR="002604C1" w:rsidRPr="00316B8C">
        <w:rPr>
          <w:rFonts w:hint="cs"/>
          <w:sz w:val="20"/>
          <w:rtl/>
        </w:rPr>
        <w:t xml:space="preserve"> یکی دیگر از نمونه </w:t>
      </w:r>
      <w:r w:rsidR="00391144" w:rsidRPr="00316B8C">
        <w:rPr>
          <w:rFonts w:hint="cs"/>
          <w:sz w:val="20"/>
          <w:rtl/>
        </w:rPr>
        <w:t>ربات</w:t>
      </w:r>
      <w:r w:rsidR="00391144" w:rsidRPr="00316B8C">
        <w:rPr>
          <w:sz w:val="20"/>
          <w:rtl/>
        </w:rPr>
        <w:softHyphen/>
      </w:r>
      <w:r w:rsidR="002604C1" w:rsidRPr="00316B8C">
        <w:rPr>
          <w:rFonts w:hint="cs"/>
          <w:sz w:val="20"/>
          <w:rtl/>
        </w:rPr>
        <w:t xml:space="preserve">های تعادلی است که </w:t>
      </w:r>
      <w:r w:rsidRPr="00316B8C">
        <w:rPr>
          <w:rFonts w:hint="cs"/>
          <w:sz w:val="20"/>
          <w:rtl/>
        </w:rPr>
        <w:t xml:space="preserve">توسط دیوید اندرسون ساخته شده است. علاوه بر این، ربات پاندول معکوس دارای سیستم </w:t>
      </w:r>
      <w:r w:rsidR="002604C1" w:rsidRPr="00316B8C">
        <w:rPr>
          <w:rFonts w:hint="cs"/>
          <w:sz w:val="20"/>
          <w:rtl/>
        </w:rPr>
        <w:t>کم</w:t>
      </w:r>
      <w:r w:rsidR="002604C1" w:rsidRPr="00316B8C">
        <w:rPr>
          <w:sz w:val="20"/>
          <w:rtl/>
        </w:rPr>
        <w:softHyphen/>
      </w:r>
      <w:r w:rsidR="002604C1" w:rsidRPr="00316B8C">
        <w:rPr>
          <w:rFonts w:hint="cs"/>
          <w:sz w:val="20"/>
          <w:rtl/>
        </w:rPr>
        <w:t>محرک</w:t>
      </w:r>
      <w:r w:rsidRPr="00316B8C">
        <w:rPr>
          <w:sz w:val="20"/>
          <w:vertAlign w:val="superscript"/>
          <w:rtl/>
        </w:rPr>
        <w:footnoteReference w:id="4"/>
      </w:r>
      <w:r w:rsidRPr="00316B8C">
        <w:rPr>
          <w:rFonts w:hint="cs"/>
          <w:sz w:val="20"/>
          <w:rtl/>
        </w:rPr>
        <w:t xml:space="preserve"> غیر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خطی، چند</w:t>
      </w:r>
      <w:r w:rsidR="00391144" w:rsidRPr="00316B8C">
        <w:rPr>
          <w:rFonts w:hint="cs"/>
          <w:sz w:val="20"/>
          <w:rtl/>
        </w:rPr>
        <w:t xml:space="preserve"> 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متغیره، </w:t>
      </w:r>
      <w:r w:rsidR="002604C1" w:rsidRPr="00316B8C">
        <w:rPr>
          <w:rFonts w:hint="cs"/>
          <w:sz w:val="20"/>
          <w:rtl/>
        </w:rPr>
        <w:t xml:space="preserve">و </w:t>
      </w:r>
      <w:r w:rsidRPr="00316B8C">
        <w:rPr>
          <w:rFonts w:hint="cs"/>
          <w:sz w:val="20"/>
          <w:rtl/>
        </w:rPr>
        <w:t>ناپایدار 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باشد.</w:t>
      </w:r>
      <w:r w:rsidR="006474B4" w:rsidRPr="00316B8C">
        <w:rPr>
          <w:rFonts w:hint="cs"/>
          <w:sz w:val="20"/>
          <w:rtl/>
        </w:rPr>
        <w:t xml:space="preserve"> </w:t>
      </w:r>
      <w:r w:rsidR="002604C1" w:rsidRPr="00316B8C">
        <w:rPr>
          <w:rFonts w:hint="cs"/>
          <w:sz w:val="20"/>
          <w:rtl/>
        </w:rPr>
        <w:t>کم</w:t>
      </w:r>
      <w:r w:rsidR="002604C1" w:rsidRPr="00316B8C">
        <w:rPr>
          <w:sz w:val="20"/>
          <w:rtl/>
        </w:rPr>
        <w:softHyphen/>
      </w:r>
      <w:r w:rsidR="002604C1" w:rsidRPr="00316B8C">
        <w:rPr>
          <w:rFonts w:hint="cs"/>
          <w:sz w:val="20"/>
          <w:rtl/>
        </w:rPr>
        <w:t xml:space="preserve">محرک </w:t>
      </w:r>
      <w:r w:rsidR="00391144" w:rsidRPr="00316B8C">
        <w:rPr>
          <w:rFonts w:hint="cs"/>
          <w:sz w:val="20"/>
          <w:rtl/>
        </w:rPr>
        <w:t xml:space="preserve">به </w:t>
      </w:r>
      <w:r w:rsidRPr="00316B8C">
        <w:rPr>
          <w:rFonts w:hint="cs"/>
          <w:sz w:val="20"/>
          <w:rtl/>
        </w:rPr>
        <w:t xml:space="preserve">سیستمی </w:t>
      </w:r>
      <w:r w:rsidR="00391144" w:rsidRPr="00316B8C">
        <w:rPr>
          <w:rFonts w:hint="cs"/>
          <w:sz w:val="20"/>
          <w:rtl/>
        </w:rPr>
        <w:t xml:space="preserve">اطلاق می </w:t>
      </w:r>
      <w:r w:rsidR="00391144" w:rsidRPr="00316B8C">
        <w:rPr>
          <w:sz w:val="20"/>
          <w:rtl/>
        </w:rPr>
        <w:softHyphen/>
      </w:r>
      <w:r w:rsidR="00391144" w:rsidRPr="00316B8C">
        <w:rPr>
          <w:rFonts w:hint="cs"/>
          <w:sz w:val="20"/>
          <w:rtl/>
        </w:rPr>
        <w:t xml:space="preserve">شود  </w:t>
      </w:r>
      <w:r w:rsidRPr="00316B8C">
        <w:rPr>
          <w:rFonts w:hint="cs"/>
          <w:sz w:val="20"/>
          <w:rtl/>
        </w:rPr>
        <w:t xml:space="preserve">که تعداد </w:t>
      </w:r>
      <w:r w:rsidR="00391144" w:rsidRPr="00316B8C">
        <w:rPr>
          <w:rFonts w:hint="cs"/>
          <w:sz w:val="20"/>
          <w:rtl/>
        </w:rPr>
        <w:t>محرک</w:t>
      </w:r>
      <w:r w:rsidR="00391144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های </w:t>
      </w:r>
      <w:r w:rsidR="00391144" w:rsidRPr="00316B8C">
        <w:rPr>
          <w:rFonts w:hint="cs"/>
          <w:sz w:val="20"/>
          <w:rtl/>
        </w:rPr>
        <w:t xml:space="preserve">قابل </w:t>
      </w:r>
      <w:r w:rsidRPr="00316B8C">
        <w:rPr>
          <w:rFonts w:hint="cs"/>
          <w:sz w:val="20"/>
          <w:rtl/>
        </w:rPr>
        <w:t xml:space="preserve">کنترل آن کمتر از </w:t>
      </w:r>
      <w:r w:rsidR="002604C1" w:rsidRPr="00316B8C">
        <w:rPr>
          <w:rFonts w:hint="cs"/>
          <w:sz w:val="20"/>
          <w:rtl/>
        </w:rPr>
        <w:t xml:space="preserve">تعداد </w:t>
      </w:r>
      <w:r w:rsidRPr="00316B8C">
        <w:rPr>
          <w:rFonts w:hint="cs"/>
          <w:sz w:val="20"/>
          <w:rtl/>
        </w:rPr>
        <w:t>درجه آزادی سیستم است. کنترل سیستم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های </w:t>
      </w:r>
      <w:r w:rsidR="002604C1" w:rsidRPr="00316B8C">
        <w:rPr>
          <w:rFonts w:hint="cs"/>
          <w:sz w:val="20"/>
          <w:rtl/>
        </w:rPr>
        <w:t>کم</w:t>
      </w:r>
      <w:r w:rsidR="002604C1" w:rsidRPr="00316B8C">
        <w:rPr>
          <w:sz w:val="20"/>
          <w:rtl/>
        </w:rPr>
        <w:softHyphen/>
      </w:r>
      <w:r w:rsidR="002604C1" w:rsidRPr="00316B8C">
        <w:rPr>
          <w:rFonts w:hint="cs"/>
          <w:sz w:val="20"/>
          <w:rtl/>
        </w:rPr>
        <w:t xml:space="preserve">محرک </w:t>
      </w:r>
      <w:r w:rsidRPr="00316B8C">
        <w:rPr>
          <w:rFonts w:hint="cs"/>
          <w:sz w:val="20"/>
          <w:rtl/>
        </w:rPr>
        <w:t xml:space="preserve">از روش 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های رایج کنترل کلاسیک قابل اجرا نمی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باشد</w:t>
      </w:r>
      <w:r w:rsidR="002604C1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>[</w:t>
      </w:r>
      <w:r w:rsidRPr="00316B8C">
        <w:rPr>
          <w:sz w:val="20"/>
        </w:rPr>
        <w:t>2</w:t>
      </w:r>
      <w:r w:rsidRPr="00316B8C">
        <w:rPr>
          <w:rFonts w:hint="cs"/>
          <w:sz w:val="20"/>
          <w:rtl/>
        </w:rPr>
        <w:t>].</w:t>
      </w:r>
      <w:r w:rsidR="002604C1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 xml:space="preserve">چنانچه یک سیستم کنترلی </w:t>
      </w:r>
      <w:r w:rsidR="002604C1" w:rsidRPr="00316B8C">
        <w:rPr>
          <w:rFonts w:hint="cs"/>
          <w:sz w:val="20"/>
          <w:rtl/>
        </w:rPr>
        <w:t>کم</w:t>
      </w:r>
      <w:r w:rsidR="002604C1" w:rsidRPr="00316B8C">
        <w:rPr>
          <w:sz w:val="20"/>
          <w:rtl/>
        </w:rPr>
        <w:softHyphen/>
      </w:r>
      <w:r w:rsidR="002604C1" w:rsidRPr="00316B8C">
        <w:rPr>
          <w:rFonts w:hint="cs"/>
          <w:sz w:val="20"/>
          <w:rtl/>
        </w:rPr>
        <w:t xml:space="preserve">محرک </w:t>
      </w:r>
      <w:r w:rsidRPr="00316B8C">
        <w:rPr>
          <w:rFonts w:hint="cs"/>
          <w:sz w:val="20"/>
          <w:rtl/>
        </w:rPr>
        <w:t>خوب کار کند باعث کاهش پیچیدگی, هزینه و وزن سیستم 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شود. در مواقعی که</w:t>
      </w:r>
      <w:r w:rsidR="002604C1" w:rsidRPr="00316B8C">
        <w:rPr>
          <w:rFonts w:hint="cs"/>
          <w:sz w:val="20"/>
          <w:rtl/>
        </w:rPr>
        <w:t xml:space="preserve"> در </w:t>
      </w:r>
      <w:r w:rsidRPr="00316B8C">
        <w:rPr>
          <w:sz w:val="20"/>
        </w:rPr>
        <w:t xml:space="preserve"> </w:t>
      </w:r>
      <w:r w:rsidR="00391144" w:rsidRPr="00316B8C">
        <w:rPr>
          <w:rFonts w:hint="cs"/>
          <w:sz w:val="20"/>
          <w:rtl/>
        </w:rPr>
        <w:t>سیستم</w:t>
      </w:r>
      <w:r w:rsidR="00391144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های چند متغیره یکی از </w:t>
      </w:r>
      <w:r w:rsidR="00391144" w:rsidRPr="00316B8C">
        <w:rPr>
          <w:rFonts w:hint="cs"/>
          <w:sz w:val="20"/>
          <w:rtl/>
        </w:rPr>
        <w:t>محرک</w:t>
      </w:r>
      <w:r w:rsidR="00391144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ها خراب شود، سیستم کنترلی به صورت سیستم </w:t>
      </w:r>
      <w:r w:rsidR="00391144" w:rsidRPr="00316B8C">
        <w:rPr>
          <w:rFonts w:hint="cs"/>
          <w:sz w:val="20"/>
          <w:rtl/>
        </w:rPr>
        <w:t>کم</w:t>
      </w:r>
      <w:r w:rsidR="00391144" w:rsidRPr="00316B8C">
        <w:rPr>
          <w:sz w:val="20"/>
          <w:rtl/>
        </w:rPr>
        <w:softHyphen/>
      </w:r>
      <w:r w:rsidR="00391144" w:rsidRPr="00316B8C">
        <w:rPr>
          <w:rFonts w:hint="cs"/>
          <w:sz w:val="20"/>
          <w:rtl/>
        </w:rPr>
        <w:t xml:space="preserve">محرک </w:t>
      </w:r>
      <w:r w:rsidRPr="00316B8C">
        <w:rPr>
          <w:rFonts w:hint="cs"/>
          <w:sz w:val="20"/>
          <w:rtl/>
        </w:rPr>
        <w:t>عمل 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کند و جبران محرک از مدار خارج شده</w:t>
      </w:r>
      <w:r w:rsidR="002604C1" w:rsidRPr="00316B8C">
        <w:rPr>
          <w:rFonts w:hint="cs"/>
          <w:sz w:val="20"/>
          <w:rtl/>
        </w:rPr>
        <w:t>،</w:t>
      </w:r>
      <w:r w:rsidRPr="00316B8C">
        <w:rPr>
          <w:rFonts w:hint="cs"/>
          <w:sz w:val="20"/>
          <w:rtl/>
        </w:rPr>
        <w:t xml:space="preserve"> را 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نماید</w:t>
      </w:r>
      <w:r w:rsidR="002604C1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>[</w:t>
      </w:r>
      <w:r w:rsidRPr="00316B8C">
        <w:rPr>
          <w:sz w:val="20"/>
        </w:rPr>
        <w:t>3</w:t>
      </w:r>
      <w:r w:rsidRPr="00316B8C">
        <w:rPr>
          <w:rFonts w:hint="cs"/>
          <w:sz w:val="20"/>
          <w:rtl/>
        </w:rPr>
        <w:t>]. برای مدل</w:t>
      </w:r>
      <w:r w:rsidR="002604C1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سازی ریاضی حرکت ربات از روش های نیوتن-اویلر و لاگرانژین و کین</w:t>
      </w:r>
      <w:r w:rsidRPr="00316B8C">
        <w:rPr>
          <w:sz w:val="20"/>
          <w:vertAlign w:val="superscript"/>
          <w:rtl/>
        </w:rPr>
        <w:footnoteReference w:id="5"/>
      </w:r>
      <w:r w:rsidRPr="00316B8C">
        <w:rPr>
          <w:rFonts w:hint="cs"/>
          <w:sz w:val="20"/>
          <w:vertAlign w:val="superscript"/>
          <w:rtl/>
        </w:rPr>
        <w:t xml:space="preserve"> </w:t>
      </w:r>
      <w:r w:rsidRPr="00316B8C">
        <w:rPr>
          <w:rFonts w:hint="cs"/>
          <w:sz w:val="20"/>
          <w:rtl/>
        </w:rPr>
        <w:t>استفاده 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شود</w:t>
      </w:r>
      <w:r w:rsidRPr="00316B8C">
        <w:rPr>
          <w:sz w:val="20"/>
        </w:rPr>
        <w:t>.</w:t>
      </w:r>
      <w:r w:rsidRPr="00316B8C">
        <w:rPr>
          <w:rFonts w:hint="cs"/>
          <w:sz w:val="20"/>
          <w:rtl/>
        </w:rPr>
        <w:t xml:space="preserve"> </w:t>
      </w:r>
      <w:r w:rsidR="00391144" w:rsidRPr="00316B8C">
        <w:rPr>
          <w:rFonts w:hint="cs"/>
          <w:sz w:val="20"/>
          <w:rtl/>
        </w:rPr>
        <w:t>در خصوص کنترل این ربات</w:t>
      </w:r>
      <w:r w:rsidR="00391144" w:rsidRPr="00316B8C">
        <w:rPr>
          <w:sz w:val="20"/>
          <w:rtl/>
        </w:rPr>
        <w:softHyphen/>
      </w:r>
      <w:r w:rsidR="00391144" w:rsidRPr="00316B8C">
        <w:rPr>
          <w:rFonts w:hint="cs"/>
          <w:sz w:val="20"/>
          <w:rtl/>
        </w:rPr>
        <w:t xml:space="preserve">ها، کارهای زیادی گزارش شده است. از آن جمله، </w:t>
      </w:r>
      <w:r w:rsidR="00C951AE" w:rsidRPr="00316B8C">
        <w:rPr>
          <w:rFonts w:hint="cs"/>
          <w:sz w:val="20"/>
          <w:rtl/>
        </w:rPr>
        <w:t>در مرجع</w:t>
      </w:r>
      <w:r w:rsidR="00391144" w:rsidRPr="00316B8C">
        <w:rPr>
          <w:rFonts w:hint="cs"/>
          <w:sz w:val="20"/>
          <w:rtl/>
        </w:rPr>
        <w:t xml:space="preserve"> </w:t>
      </w:r>
      <w:r w:rsidR="00C951AE" w:rsidRPr="00316B8C">
        <w:rPr>
          <w:rFonts w:hint="cs"/>
          <w:sz w:val="20"/>
          <w:rtl/>
        </w:rPr>
        <w:t>[</w:t>
      </w:r>
      <w:r w:rsidR="00C951AE" w:rsidRPr="00316B8C">
        <w:rPr>
          <w:sz w:val="20"/>
        </w:rPr>
        <w:t>4</w:t>
      </w:r>
      <w:r w:rsidR="00C951AE" w:rsidRPr="00316B8C">
        <w:rPr>
          <w:rFonts w:hint="cs"/>
          <w:sz w:val="20"/>
          <w:rtl/>
        </w:rPr>
        <w:t xml:space="preserve">] </w:t>
      </w:r>
      <w:r w:rsidR="00C57E19" w:rsidRPr="00316B8C">
        <w:rPr>
          <w:rFonts w:hint="cs"/>
          <w:sz w:val="20"/>
          <w:rtl/>
        </w:rPr>
        <w:t>سیستم به صورت خطی تقریب زده شده است، و ژاکوبین خطی، قبل از طراحی کنترل کننده خطی، بدست آمده است</w:t>
      </w:r>
      <w:r w:rsidR="00672146" w:rsidRPr="00316B8C">
        <w:rPr>
          <w:rFonts w:hint="cs"/>
          <w:sz w:val="20"/>
          <w:rtl/>
        </w:rPr>
        <w:t xml:space="preserve">. در </w:t>
      </w:r>
      <w:r w:rsidR="00272726" w:rsidRPr="00316B8C">
        <w:rPr>
          <w:rFonts w:hint="cs"/>
          <w:sz w:val="20"/>
          <w:rtl/>
        </w:rPr>
        <w:t>مرجع</w:t>
      </w:r>
      <w:r w:rsidR="00672146" w:rsidRPr="00316B8C">
        <w:rPr>
          <w:rFonts w:hint="cs"/>
          <w:sz w:val="20"/>
          <w:rtl/>
        </w:rPr>
        <w:t>[</w:t>
      </w:r>
      <w:r w:rsidR="00672146" w:rsidRPr="00316B8C">
        <w:rPr>
          <w:sz w:val="20"/>
        </w:rPr>
        <w:t>5</w:t>
      </w:r>
      <w:r w:rsidR="00272726" w:rsidRPr="00316B8C">
        <w:rPr>
          <w:rFonts w:hint="cs"/>
          <w:sz w:val="20"/>
          <w:rtl/>
        </w:rPr>
        <w:t>]</w:t>
      </w:r>
      <w:r w:rsidR="009A4820" w:rsidRPr="00316B8C">
        <w:rPr>
          <w:sz w:val="20"/>
        </w:rPr>
        <w:t xml:space="preserve"> </w:t>
      </w:r>
      <w:r w:rsidR="009A4820" w:rsidRPr="00316B8C">
        <w:rPr>
          <w:rFonts w:hint="cs"/>
          <w:sz w:val="20"/>
          <w:rtl/>
        </w:rPr>
        <w:t xml:space="preserve"> از کنترل کننده با سه قسمت مجزا استفاده شده است، کنترل تعادل و سرعت،</w:t>
      </w:r>
      <w:r w:rsidR="008C1627" w:rsidRPr="00316B8C">
        <w:rPr>
          <w:rFonts w:hint="cs"/>
          <w:sz w:val="20"/>
          <w:rtl/>
        </w:rPr>
        <w:t xml:space="preserve"> </w:t>
      </w:r>
      <w:r w:rsidR="009A4820" w:rsidRPr="00316B8C">
        <w:rPr>
          <w:rFonts w:hint="cs"/>
          <w:sz w:val="20"/>
          <w:rtl/>
        </w:rPr>
        <w:t>کنترل زاویه سر ربات، و</w:t>
      </w:r>
      <w:r w:rsidR="008C1627" w:rsidRPr="00316B8C">
        <w:rPr>
          <w:rFonts w:hint="cs"/>
          <w:sz w:val="20"/>
          <w:rtl/>
        </w:rPr>
        <w:t xml:space="preserve"> </w:t>
      </w:r>
      <w:r w:rsidR="009A4820" w:rsidRPr="00316B8C">
        <w:rPr>
          <w:rFonts w:hint="cs"/>
          <w:sz w:val="20"/>
          <w:rtl/>
        </w:rPr>
        <w:t xml:space="preserve">کنترل مسیر حرکت. </w:t>
      </w:r>
      <w:r w:rsidR="008C1627" w:rsidRPr="00316B8C">
        <w:rPr>
          <w:rFonts w:hint="cs"/>
          <w:sz w:val="20"/>
          <w:rtl/>
        </w:rPr>
        <w:t xml:space="preserve">همچنین </w:t>
      </w:r>
      <w:r w:rsidR="009A4820" w:rsidRPr="00316B8C">
        <w:rPr>
          <w:rFonts w:hint="cs"/>
          <w:sz w:val="20"/>
          <w:rtl/>
        </w:rPr>
        <w:t>مراجع</w:t>
      </w:r>
      <w:r w:rsidR="008C1627" w:rsidRPr="00316B8C">
        <w:rPr>
          <w:rFonts w:hint="cs"/>
          <w:sz w:val="20"/>
          <w:rtl/>
        </w:rPr>
        <w:t xml:space="preserve"> </w:t>
      </w:r>
      <w:r w:rsidR="009A4820" w:rsidRPr="00316B8C">
        <w:rPr>
          <w:rFonts w:hint="cs"/>
          <w:sz w:val="20"/>
          <w:rtl/>
        </w:rPr>
        <w:t>[</w:t>
      </w:r>
      <w:r w:rsidR="009A4820" w:rsidRPr="00316B8C">
        <w:rPr>
          <w:sz w:val="20"/>
        </w:rPr>
        <w:t>7-6</w:t>
      </w:r>
      <w:r w:rsidR="009A4820" w:rsidRPr="00316B8C">
        <w:rPr>
          <w:rFonts w:hint="cs"/>
          <w:sz w:val="20"/>
          <w:rtl/>
        </w:rPr>
        <w:t xml:space="preserve">] </w:t>
      </w:r>
      <w:r w:rsidR="00093399" w:rsidRPr="00316B8C">
        <w:rPr>
          <w:rFonts w:hint="cs"/>
          <w:sz w:val="20"/>
          <w:rtl/>
        </w:rPr>
        <w:t>به</w:t>
      </w:r>
      <w:r w:rsidRPr="00316B8C">
        <w:rPr>
          <w:rFonts w:hint="cs"/>
          <w:sz w:val="20"/>
          <w:rtl/>
        </w:rPr>
        <w:t xml:space="preserve"> مدل</w:t>
      </w:r>
      <w:r w:rsidR="002604C1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سازی و کنترل</w:t>
      </w:r>
      <w:r w:rsidR="00093399" w:rsidRPr="00316B8C">
        <w:rPr>
          <w:rFonts w:hint="cs"/>
          <w:sz w:val="20"/>
          <w:rtl/>
        </w:rPr>
        <w:t xml:space="preserve"> </w:t>
      </w:r>
      <w:r w:rsidR="008C1627" w:rsidRPr="00316B8C">
        <w:rPr>
          <w:rFonts w:hint="cs"/>
          <w:sz w:val="20"/>
          <w:rtl/>
        </w:rPr>
        <w:t>سیستم</w:t>
      </w:r>
      <w:r w:rsidR="008C1627" w:rsidRPr="00316B8C">
        <w:rPr>
          <w:sz w:val="20"/>
          <w:rtl/>
        </w:rPr>
        <w:softHyphen/>
      </w:r>
      <w:r w:rsidR="00093399" w:rsidRPr="00316B8C">
        <w:rPr>
          <w:rFonts w:hint="cs"/>
          <w:sz w:val="20"/>
          <w:rtl/>
        </w:rPr>
        <w:t>هایی با دو درجه آزادی</w:t>
      </w:r>
      <w:r w:rsidRPr="00316B8C">
        <w:rPr>
          <w:rFonts w:hint="cs"/>
          <w:sz w:val="20"/>
          <w:rtl/>
        </w:rPr>
        <w:t xml:space="preserve"> </w:t>
      </w:r>
      <w:r w:rsidR="00093399" w:rsidRPr="00316B8C">
        <w:rPr>
          <w:rFonts w:hint="cs"/>
          <w:sz w:val="20"/>
          <w:rtl/>
        </w:rPr>
        <w:t xml:space="preserve">پرداخته </w:t>
      </w:r>
      <w:r w:rsidRPr="00316B8C">
        <w:rPr>
          <w:rFonts w:hint="cs"/>
          <w:sz w:val="20"/>
          <w:rtl/>
        </w:rPr>
        <w:t>است</w:t>
      </w:r>
      <w:r w:rsidR="00093399" w:rsidRPr="00316B8C">
        <w:rPr>
          <w:rStyle w:val="CommentReference"/>
          <w:rFonts w:ascii="Calibri" w:eastAsia="MS Mincho" w:hAnsi="Calibri" w:hint="cs"/>
          <w:sz w:val="20"/>
          <w:szCs w:val="20"/>
          <w:rtl/>
          <w:lang w:bidi="ar-SA"/>
        </w:rPr>
        <w:t xml:space="preserve">. </w:t>
      </w:r>
      <w:r w:rsidRPr="00316B8C">
        <w:rPr>
          <w:rFonts w:hint="cs"/>
          <w:sz w:val="20"/>
          <w:rtl/>
        </w:rPr>
        <w:t xml:space="preserve">اولین هدف در کنترل ربات، حفظ تعادل و جلوگیری از افتادن آن </w:t>
      </w:r>
      <w:r w:rsidR="000F3F85" w:rsidRPr="00316B8C">
        <w:rPr>
          <w:rFonts w:hint="cs"/>
          <w:sz w:val="20"/>
          <w:rtl/>
        </w:rPr>
        <w:t xml:space="preserve">بوده </w:t>
      </w:r>
      <w:r w:rsidRPr="00316B8C">
        <w:rPr>
          <w:rFonts w:hint="cs"/>
          <w:sz w:val="20"/>
          <w:rtl/>
        </w:rPr>
        <w:t>و سپس ردیابی</w:t>
      </w:r>
      <w:r w:rsidRPr="00316B8C">
        <w:rPr>
          <w:sz w:val="20"/>
          <w:vertAlign w:val="superscript"/>
          <w:rtl/>
        </w:rPr>
        <w:footnoteReference w:id="6"/>
      </w:r>
      <w:r w:rsidRPr="00316B8C">
        <w:rPr>
          <w:rFonts w:hint="cs"/>
          <w:sz w:val="20"/>
          <w:rtl/>
        </w:rPr>
        <w:t xml:space="preserve"> یک مسیر</w:t>
      </w:r>
      <w:r w:rsidRPr="00316B8C">
        <w:rPr>
          <w:sz w:val="20"/>
          <w:vertAlign w:val="superscript"/>
          <w:rtl/>
        </w:rPr>
        <w:footnoteReference w:id="7"/>
      </w:r>
      <w:r w:rsidRPr="00316B8C">
        <w:rPr>
          <w:rFonts w:hint="cs"/>
          <w:sz w:val="20"/>
          <w:rtl/>
        </w:rPr>
        <w:t xml:space="preserve"> یا سرعت مشخص می</w:t>
      </w:r>
      <w:r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باشد. برخی از </w:t>
      </w:r>
      <w:r w:rsidR="008C1627" w:rsidRPr="00316B8C">
        <w:rPr>
          <w:rFonts w:hint="cs"/>
          <w:sz w:val="20"/>
          <w:rtl/>
        </w:rPr>
        <w:t>روش</w:t>
      </w:r>
      <w:r w:rsidR="008C1627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 xml:space="preserve">های کنترل خطی، بر روی مدل خطی شده ربات به کار گرفته شده است. روش کنترل بهینه خطی یک روش رایج است و در مقایسه با سایر </w:t>
      </w:r>
      <w:r w:rsidR="008C1627" w:rsidRPr="00316B8C">
        <w:rPr>
          <w:rFonts w:hint="cs"/>
          <w:sz w:val="20"/>
          <w:rtl/>
        </w:rPr>
        <w:t>روش</w:t>
      </w:r>
      <w:r w:rsidR="008C1627" w:rsidRPr="00316B8C">
        <w:rPr>
          <w:sz w:val="20"/>
          <w:rtl/>
        </w:rPr>
        <w:softHyphen/>
      </w:r>
      <w:r w:rsidRPr="00316B8C">
        <w:rPr>
          <w:rFonts w:hint="cs"/>
          <w:sz w:val="20"/>
          <w:rtl/>
        </w:rPr>
        <w:t>های کنترل خطی رفتار بهتری دارد</w:t>
      </w:r>
      <w:r w:rsidR="00046141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>[</w:t>
      </w:r>
      <w:r w:rsidR="002040B5" w:rsidRPr="00316B8C">
        <w:rPr>
          <w:sz w:val="20"/>
        </w:rPr>
        <w:t>8</w:t>
      </w:r>
      <w:r w:rsidRPr="00316B8C">
        <w:rPr>
          <w:rFonts w:hint="cs"/>
          <w:sz w:val="20"/>
          <w:rtl/>
        </w:rPr>
        <w:t xml:space="preserve">]. هان و </w:t>
      </w:r>
      <w:r w:rsidR="006848F6" w:rsidRPr="00316B8C">
        <w:rPr>
          <w:rFonts w:hint="cs"/>
          <w:sz w:val="20"/>
          <w:rtl/>
        </w:rPr>
        <w:t>همکار</w:t>
      </w:r>
      <w:r w:rsidR="00046141" w:rsidRPr="00316B8C">
        <w:rPr>
          <w:rFonts w:hint="cs"/>
          <w:sz w:val="20"/>
          <w:rtl/>
        </w:rPr>
        <w:t>ا</w:t>
      </w:r>
      <w:r w:rsidR="006848F6" w:rsidRPr="00316B8C">
        <w:rPr>
          <w:rFonts w:hint="cs"/>
          <w:sz w:val="20"/>
          <w:rtl/>
        </w:rPr>
        <w:t>ن</w:t>
      </w:r>
      <w:r w:rsidR="00046141" w:rsidRPr="00316B8C">
        <w:rPr>
          <w:rFonts w:hint="cs"/>
          <w:sz w:val="20"/>
          <w:rtl/>
        </w:rPr>
        <w:t xml:space="preserve"> </w:t>
      </w:r>
      <w:r w:rsidR="008C1627" w:rsidRPr="00316B8C">
        <w:rPr>
          <w:rFonts w:hint="cs"/>
          <w:sz w:val="20"/>
          <w:rtl/>
        </w:rPr>
        <w:t xml:space="preserve">در </w:t>
      </w:r>
      <w:r w:rsidRPr="00316B8C">
        <w:rPr>
          <w:rFonts w:hint="cs"/>
          <w:sz w:val="20"/>
          <w:rtl/>
        </w:rPr>
        <w:t>[</w:t>
      </w:r>
      <w:r w:rsidR="002040B5" w:rsidRPr="00316B8C">
        <w:rPr>
          <w:sz w:val="20"/>
        </w:rPr>
        <w:t>9</w:t>
      </w:r>
      <w:r w:rsidRPr="00316B8C">
        <w:rPr>
          <w:rFonts w:hint="cs"/>
          <w:sz w:val="20"/>
          <w:rtl/>
        </w:rPr>
        <w:t>] یک مدل خطی</w:t>
      </w:r>
      <w:r w:rsidR="00493CB7" w:rsidRPr="00316B8C">
        <w:rPr>
          <w:rFonts w:hint="cs"/>
          <w:sz w:val="20"/>
          <w:rtl/>
        </w:rPr>
        <w:t xml:space="preserve"> را با استفاده از</w:t>
      </w:r>
      <w:r w:rsidRPr="00316B8C">
        <w:rPr>
          <w:rFonts w:hint="cs"/>
          <w:sz w:val="20"/>
          <w:rtl/>
        </w:rPr>
        <w:t xml:space="preserve"> یک ماتریس بهره </w:t>
      </w:r>
      <m:oMath>
        <m:r>
          <w:rPr>
            <w:rFonts w:ascii="Cambria Math" w:hAnsi="Cambria Math"/>
            <w:sz w:val="20"/>
          </w:rPr>
          <m:t>K</m:t>
        </m:r>
      </m:oMath>
      <w:r w:rsidRPr="00316B8C">
        <w:rPr>
          <w:sz w:val="20"/>
        </w:rPr>
        <w:t xml:space="preserve">  </w:t>
      </w:r>
      <w:r w:rsidRPr="00316B8C">
        <w:rPr>
          <w:rFonts w:hint="cs"/>
          <w:sz w:val="20"/>
          <w:rtl/>
        </w:rPr>
        <w:t xml:space="preserve"> </w:t>
      </w:r>
      <w:r w:rsidR="00493CB7" w:rsidRPr="00316B8C">
        <w:rPr>
          <w:rFonts w:hint="cs"/>
          <w:sz w:val="20"/>
          <w:rtl/>
        </w:rPr>
        <w:t>پایدار کردند</w:t>
      </w:r>
      <w:r w:rsidR="00046141" w:rsidRPr="00316B8C">
        <w:rPr>
          <w:rFonts w:hint="cs"/>
          <w:sz w:val="20"/>
          <w:rtl/>
        </w:rPr>
        <w:t xml:space="preserve">. همانطور که در شکل1 نشان داده شده است، </w:t>
      </w:r>
      <w:r w:rsidRPr="00316B8C">
        <w:rPr>
          <w:rFonts w:hint="cs"/>
          <w:sz w:val="20"/>
          <w:rtl/>
        </w:rPr>
        <w:t>در</w:t>
      </w:r>
      <w:r w:rsidR="00476C32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>این روش با استفاده از جایگذاری قطب های مطلوب سیستم،</w:t>
      </w:r>
      <w:r w:rsidR="00B53B7A" w:rsidRPr="00316B8C">
        <w:rPr>
          <w:rFonts w:hint="cs"/>
          <w:sz w:val="20"/>
          <w:rtl/>
        </w:rPr>
        <w:t xml:space="preserve"> </w:t>
      </w:r>
      <w:r w:rsidR="00015774" w:rsidRPr="00316B8C">
        <w:rPr>
          <w:rFonts w:hint="cs"/>
          <w:sz w:val="20"/>
          <w:rtl/>
        </w:rPr>
        <w:t>همه</w:t>
      </w:r>
      <w:r w:rsidR="00B53B7A" w:rsidRPr="00316B8C">
        <w:rPr>
          <w:rFonts w:hint="cs"/>
          <w:sz w:val="20"/>
          <w:rtl/>
        </w:rPr>
        <w:t xml:space="preserve"> </w:t>
      </w:r>
      <w:r w:rsidR="008C1627" w:rsidRPr="00316B8C">
        <w:rPr>
          <w:rFonts w:hint="cs"/>
          <w:sz w:val="20"/>
          <w:rtl/>
        </w:rPr>
        <w:t>حالت</w:t>
      </w:r>
      <w:r w:rsidR="008C1627" w:rsidRPr="00316B8C">
        <w:rPr>
          <w:sz w:val="20"/>
          <w:rtl/>
        </w:rPr>
        <w:softHyphen/>
      </w:r>
      <w:r w:rsidR="00B53B7A" w:rsidRPr="00316B8C">
        <w:rPr>
          <w:rFonts w:hint="cs"/>
          <w:sz w:val="20"/>
          <w:rtl/>
        </w:rPr>
        <w:t>های سیستم</w:t>
      </w:r>
      <w:r w:rsidR="00046141" w:rsidRPr="00316B8C">
        <w:rPr>
          <w:rFonts w:hint="cs"/>
          <w:sz w:val="20"/>
          <w:rtl/>
        </w:rPr>
        <w:t>،</w:t>
      </w:r>
      <w:r w:rsidR="00B53B7A" w:rsidRPr="00316B8C">
        <w:rPr>
          <w:rFonts w:hint="cs"/>
          <w:sz w:val="20"/>
          <w:rtl/>
        </w:rPr>
        <w:t xml:space="preserve"> پایدار می</w:t>
      </w:r>
      <w:r w:rsidR="00046141" w:rsidRPr="00316B8C">
        <w:rPr>
          <w:sz w:val="20"/>
          <w:rtl/>
        </w:rPr>
        <w:softHyphen/>
      </w:r>
      <w:r w:rsidR="00B53B7A" w:rsidRPr="00316B8C">
        <w:rPr>
          <w:rFonts w:hint="cs"/>
          <w:sz w:val="20"/>
          <w:rtl/>
        </w:rPr>
        <w:t xml:space="preserve">شود، </w:t>
      </w:r>
      <w:r w:rsidR="00015774" w:rsidRPr="00316B8C">
        <w:rPr>
          <w:rFonts w:hint="cs"/>
          <w:sz w:val="20"/>
          <w:rtl/>
        </w:rPr>
        <w:t>و می</w:t>
      </w:r>
      <w:r w:rsidR="00015774" w:rsidRPr="00316B8C">
        <w:rPr>
          <w:sz w:val="20"/>
          <w:rtl/>
        </w:rPr>
        <w:softHyphen/>
      </w:r>
      <w:r w:rsidR="00015774" w:rsidRPr="00316B8C">
        <w:rPr>
          <w:rFonts w:hint="cs"/>
          <w:sz w:val="20"/>
          <w:rtl/>
        </w:rPr>
        <w:t xml:space="preserve">توان </w:t>
      </w:r>
      <w:r w:rsidRPr="00316B8C">
        <w:rPr>
          <w:rFonts w:hint="cs"/>
          <w:sz w:val="20"/>
          <w:rtl/>
        </w:rPr>
        <w:t>عملکرد مورد انتظار در زمان نشست و فراجهش را به دست آورد.</w:t>
      </w:r>
    </w:p>
    <w:p w14:paraId="10897026" w14:textId="53FCC6F6" w:rsidR="00DF66E8" w:rsidRDefault="00B95007" w:rsidP="00DF66E8">
      <w:pPr>
        <w:pStyle w:val="a"/>
        <w:keepNext/>
        <w:jc w:val="center"/>
      </w:pPr>
      <w:r>
        <w:rPr>
          <w:rFonts w:ascii="Calibri" w:eastAsia="MS Mincho" w:hAnsi="Calibri" w:cs="Arial"/>
          <w:noProof/>
          <w:sz w:val="16"/>
          <w:szCs w:val="16"/>
          <w:rtl/>
          <w:lang w:eastAsia="en-US" w:bidi="ar-SA"/>
        </w:rPr>
        <w:drawing>
          <wp:inline distT="0" distB="0" distL="0" distR="0" wp14:anchorId="2369B804" wp14:editId="0BE42306">
            <wp:extent cx="1579418" cy="488857"/>
            <wp:effectExtent l="0" t="0" r="190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729" cy="52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09718" w14:textId="76766E0D" w:rsidR="00392513" w:rsidRPr="00316B8C" w:rsidRDefault="00392513" w:rsidP="00316B8C">
      <w:pPr>
        <w:pStyle w:val="ad"/>
      </w:pPr>
      <w:r>
        <w:t xml:space="preserve">   </w:t>
      </w:r>
      <w:r w:rsidRPr="00316B8C">
        <w:t xml:space="preserve">Fig. 1 </w:t>
      </w:r>
      <w:r w:rsidR="007969F0" w:rsidRPr="00316B8C">
        <w:t>Linear  tracking controller</w:t>
      </w:r>
      <w:r w:rsidR="00316B8C">
        <w:rPr>
          <w:rFonts w:hint="cs"/>
          <w:rtl/>
        </w:rPr>
        <w:t xml:space="preserve">    </w:t>
      </w:r>
    </w:p>
    <w:p w14:paraId="1C3FA4AA" w14:textId="3C24A8C5" w:rsidR="00286839" w:rsidRPr="00316B8C" w:rsidRDefault="00DF66E8" w:rsidP="00316B8C">
      <w:pPr>
        <w:pStyle w:val="ad"/>
        <w:rPr>
          <w:sz w:val="18"/>
          <w:rtl/>
        </w:rPr>
      </w:pPr>
      <w:r w:rsidRPr="00316B8C">
        <w:rPr>
          <w:sz w:val="18"/>
          <w:rtl/>
        </w:rPr>
        <w:t>شکل1 کنترل</w:t>
      </w:r>
      <w:r w:rsidR="005D65AF" w:rsidRPr="00316B8C">
        <w:rPr>
          <w:sz w:val="18"/>
        </w:rPr>
        <w:t xml:space="preserve"> </w:t>
      </w:r>
      <w:r w:rsidR="007969F0" w:rsidRPr="00316B8C">
        <w:rPr>
          <w:sz w:val="18"/>
          <w:rtl/>
        </w:rPr>
        <w:softHyphen/>
      </w:r>
      <w:r w:rsidR="007969F0" w:rsidRPr="00316B8C">
        <w:rPr>
          <w:rFonts w:hint="cs"/>
          <w:sz w:val="18"/>
          <w:rtl/>
        </w:rPr>
        <w:t>ر</w:t>
      </w:r>
      <w:r w:rsidRPr="00316B8C">
        <w:rPr>
          <w:sz w:val="18"/>
          <w:rtl/>
        </w:rPr>
        <w:t>د</w:t>
      </w:r>
      <w:r w:rsidRPr="00316B8C">
        <w:rPr>
          <w:rFonts w:hint="cs"/>
          <w:sz w:val="18"/>
          <w:rtl/>
        </w:rPr>
        <w:t>ی</w:t>
      </w:r>
      <w:r w:rsidRPr="00316B8C">
        <w:rPr>
          <w:rFonts w:hint="eastAsia"/>
          <w:sz w:val="18"/>
          <w:rtl/>
        </w:rPr>
        <w:t>اب</w:t>
      </w:r>
      <w:r w:rsidR="005D65AF" w:rsidRPr="00316B8C">
        <w:rPr>
          <w:rFonts w:hint="cs"/>
          <w:sz w:val="18"/>
          <w:rtl/>
        </w:rPr>
        <w:t xml:space="preserve">ی </w:t>
      </w:r>
      <w:r w:rsidR="007969F0" w:rsidRPr="00316B8C">
        <w:rPr>
          <w:rFonts w:hint="cs"/>
          <w:sz w:val="18"/>
          <w:rtl/>
        </w:rPr>
        <w:t>خطی</w:t>
      </w:r>
      <w:r w:rsidRPr="00316B8C">
        <w:rPr>
          <w:sz w:val="18"/>
          <w:rtl/>
        </w:rPr>
        <w:t xml:space="preserve"> </w:t>
      </w:r>
      <w:r w:rsidR="007969F0" w:rsidRPr="00316B8C">
        <w:rPr>
          <w:sz w:val="18"/>
        </w:rPr>
        <w:t xml:space="preserve">                    </w:t>
      </w:r>
      <w:r w:rsidRPr="00316B8C">
        <w:rPr>
          <w:rFonts w:hint="cs"/>
          <w:sz w:val="18"/>
          <w:rtl/>
        </w:rPr>
        <w:t xml:space="preserve">  </w:t>
      </w:r>
    </w:p>
    <w:p w14:paraId="2E9F855D" w14:textId="53BFA839" w:rsidR="00DF66E8" w:rsidRPr="00316B8C" w:rsidRDefault="008C1627" w:rsidP="00316B8C">
      <w:pPr>
        <w:pStyle w:val="a"/>
        <w:rPr>
          <w:rtl/>
        </w:rPr>
      </w:pPr>
      <w:r w:rsidRPr="00316B8C">
        <w:rPr>
          <w:rFonts w:hint="cs"/>
          <w:rtl/>
        </w:rPr>
        <w:t xml:space="preserve">البته </w:t>
      </w:r>
      <w:r w:rsidR="00DF66E8" w:rsidRPr="00316B8C">
        <w:rPr>
          <w:rFonts w:hint="cs"/>
          <w:rtl/>
        </w:rPr>
        <w:t>اوی و همکاران</w:t>
      </w:r>
      <w:r w:rsidR="00046141" w:rsidRPr="00316B8C">
        <w:rPr>
          <w:rFonts w:hint="cs"/>
          <w:rtl/>
        </w:rPr>
        <w:t xml:space="preserve"> در </w:t>
      </w:r>
      <w:r w:rsidR="00DF66E8" w:rsidRPr="00316B8C">
        <w:rPr>
          <w:rFonts w:hint="cs"/>
          <w:rtl/>
        </w:rPr>
        <w:t>[</w:t>
      </w:r>
      <w:r w:rsidR="00286839" w:rsidRPr="00316B8C">
        <w:t>10</w:t>
      </w:r>
      <w:r w:rsidR="00DF66E8" w:rsidRPr="00316B8C">
        <w:rPr>
          <w:rFonts w:hint="cs"/>
          <w:rtl/>
        </w:rPr>
        <w:t>] نشان دادند که روش جایگذاری قطب نسبت به</w:t>
      </w:r>
      <w:r w:rsidR="006F0BFA" w:rsidRPr="00316B8C">
        <w:rPr>
          <w:rFonts w:hint="cs"/>
          <w:rtl/>
        </w:rPr>
        <w:t xml:space="preserve"> </w:t>
      </w:r>
      <w:r w:rsidR="00DF66E8" w:rsidRPr="00316B8C">
        <w:rPr>
          <w:rFonts w:hint="cs"/>
          <w:rtl/>
        </w:rPr>
        <w:t>اغتشاش مقاوم نمی</w:t>
      </w:r>
      <w:r w:rsidR="00DF66E8" w:rsidRPr="00316B8C">
        <w:rPr>
          <w:rtl/>
        </w:rPr>
        <w:softHyphen/>
      </w:r>
      <w:r w:rsidR="00015774" w:rsidRPr="00316B8C">
        <w:rPr>
          <w:rFonts w:hint="cs"/>
          <w:rtl/>
        </w:rPr>
        <w:t xml:space="preserve">باشد، اما </w:t>
      </w:r>
      <w:r w:rsidR="00DF66E8" w:rsidRPr="00316B8C">
        <w:rPr>
          <w:rFonts w:hint="cs"/>
          <w:rtl/>
        </w:rPr>
        <w:t>کنترل کننده مد لغزشی نسبت به اغتشاشات            خارجی و نامعینی</w:t>
      </w:r>
      <w:r w:rsidR="00046141" w:rsidRPr="00316B8C">
        <w:rPr>
          <w:rFonts w:hint="cs"/>
          <w:rtl/>
        </w:rPr>
        <w:t xml:space="preserve"> های</w:t>
      </w:r>
      <w:r w:rsidR="00DF66E8" w:rsidRPr="00316B8C">
        <w:rPr>
          <w:rFonts w:hint="cs"/>
          <w:rtl/>
        </w:rPr>
        <w:t xml:space="preserve"> سیستم مقاوم </w:t>
      </w:r>
      <w:r w:rsidR="00046141" w:rsidRPr="00316B8C">
        <w:rPr>
          <w:rFonts w:hint="cs"/>
          <w:rtl/>
        </w:rPr>
        <w:t>است</w:t>
      </w:r>
      <w:r w:rsidR="00DF66E8" w:rsidRPr="00316B8C">
        <w:rPr>
          <w:rFonts w:hint="cs"/>
          <w:rtl/>
        </w:rPr>
        <w:t>. روش های کنترل فازی برای ربات تعاد</w:t>
      </w:r>
      <w:r w:rsidR="00AD093B" w:rsidRPr="00316B8C">
        <w:rPr>
          <w:rFonts w:hint="cs"/>
          <w:rtl/>
        </w:rPr>
        <w:t>لی در</w:t>
      </w:r>
      <w:r w:rsidR="00046141" w:rsidRPr="00316B8C">
        <w:rPr>
          <w:rFonts w:hint="cs"/>
          <w:rtl/>
        </w:rPr>
        <w:t xml:space="preserve"> </w:t>
      </w:r>
      <w:r w:rsidR="00093399" w:rsidRPr="00316B8C">
        <w:rPr>
          <w:rFonts w:hint="cs"/>
          <w:rtl/>
        </w:rPr>
        <w:t>مراجع</w:t>
      </w:r>
      <w:r w:rsidRPr="00316B8C">
        <w:rPr>
          <w:rFonts w:hint="cs"/>
          <w:rtl/>
        </w:rPr>
        <w:t xml:space="preserve"> </w:t>
      </w:r>
      <w:r w:rsidR="00093399" w:rsidRPr="00316B8C">
        <w:rPr>
          <w:rFonts w:hint="cs"/>
          <w:rtl/>
        </w:rPr>
        <w:t>[</w:t>
      </w:r>
      <w:r w:rsidR="00286839" w:rsidRPr="00316B8C">
        <w:t>13-11</w:t>
      </w:r>
      <w:r w:rsidR="00093399" w:rsidRPr="00316B8C">
        <w:rPr>
          <w:rFonts w:hint="cs"/>
          <w:rtl/>
        </w:rPr>
        <w:t>]</w:t>
      </w:r>
      <w:r w:rsidR="00286839" w:rsidRPr="00316B8C">
        <w:rPr>
          <w:rFonts w:hint="cs"/>
          <w:rtl/>
        </w:rPr>
        <w:t>،</w:t>
      </w:r>
      <w:r w:rsidR="00093399" w:rsidRPr="00316B8C">
        <w:rPr>
          <w:rFonts w:hint="cs"/>
          <w:rtl/>
        </w:rPr>
        <w:t xml:space="preserve"> و روش</w:t>
      </w:r>
      <w:r w:rsidR="00AD093B" w:rsidRPr="00316B8C">
        <w:rPr>
          <w:rFonts w:hint="cs"/>
          <w:rtl/>
        </w:rPr>
        <w:t xml:space="preserve"> کنترل</w:t>
      </w:r>
      <w:r w:rsidR="00DF66E8" w:rsidRPr="00316B8C">
        <w:rPr>
          <w:rFonts w:hint="cs"/>
          <w:rtl/>
        </w:rPr>
        <w:t xml:space="preserve"> هوشمند</w:t>
      </w:r>
      <w:r w:rsidR="00286839" w:rsidRPr="00316B8C">
        <w:t xml:space="preserve"> </w:t>
      </w:r>
      <w:r w:rsidR="00AD093B" w:rsidRPr="00316B8C">
        <w:rPr>
          <w:rFonts w:hint="cs"/>
          <w:rtl/>
        </w:rPr>
        <w:t>شبکه عصبی</w:t>
      </w:r>
      <w:r w:rsidR="00093399" w:rsidRPr="00316B8C">
        <w:rPr>
          <w:rFonts w:hint="cs"/>
          <w:rtl/>
        </w:rPr>
        <w:t xml:space="preserve"> در</w:t>
      </w:r>
      <w:r w:rsidR="00AD093B" w:rsidRPr="00316B8C">
        <w:rPr>
          <w:rFonts w:hint="cs"/>
          <w:rtl/>
        </w:rPr>
        <w:t xml:space="preserve"> [</w:t>
      </w:r>
      <w:r w:rsidR="00286839" w:rsidRPr="00316B8C">
        <w:t>14</w:t>
      </w:r>
      <w:r w:rsidR="00AD093B" w:rsidRPr="00316B8C">
        <w:rPr>
          <w:rFonts w:hint="cs"/>
          <w:rtl/>
        </w:rPr>
        <w:t>]</w:t>
      </w:r>
      <w:r w:rsidR="00093399" w:rsidRPr="00316B8C">
        <w:rPr>
          <w:rFonts w:hint="cs"/>
          <w:rtl/>
        </w:rPr>
        <w:t xml:space="preserve"> گزارش شده است.</w:t>
      </w:r>
      <w:r w:rsidR="00286839" w:rsidRPr="00316B8C">
        <w:rPr>
          <w:rFonts w:hint="cs"/>
          <w:rtl/>
        </w:rPr>
        <w:t xml:space="preserve"> کنترل گام به عقب [</w:t>
      </w:r>
      <w:r w:rsidR="00286839" w:rsidRPr="00316B8C">
        <w:t>15</w:t>
      </w:r>
      <w:r w:rsidR="00286839" w:rsidRPr="00316B8C">
        <w:rPr>
          <w:rFonts w:hint="cs"/>
          <w:rtl/>
        </w:rPr>
        <w:t>] و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∞</m:t>
            </m:r>
          </m:sub>
        </m:sSub>
      </m:oMath>
      <w:r w:rsidR="00286839" w:rsidRPr="00316B8C">
        <w:rPr>
          <w:rFonts w:hint="cs"/>
          <w:rtl/>
        </w:rPr>
        <w:t xml:space="preserve"> [</w:t>
      </w:r>
      <w:r w:rsidR="00286839" w:rsidRPr="00316B8C">
        <w:t>16</w:t>
      </w:r>
      <w:r w:rsidR="00286839" w:rsidRPr="00316B8C">
        <w:rPr>
          <w:rFonts w:hint="cs"/>
          <w:rtl/>
        </w:rPr>
        <w:t>] و</w:t>
      </w:r>
      <w:r w:rsidRPr="00316B8C">
        <w:rPr>
          <w:rFonts w:hint="cs"/>
          <w:rtl/>
        </w:rPr>
        <w:t xml:space="preserve"> </w:t>
      </w:r>
      <w:r w:rsidR="00286839" w:rsidRPr="00316B8C">
        <w:rPr>
          <w:rFonts w:hint="cs"/>
          <w:rtl/>
        </w:rPr>
        <w:t>کنترل تطبیقی [</w:t>
      </w:r>
      <w:r w:rsidR="00286839" w:rsidRPr="00316B8C">
        <w:t>17</w:t>
      </w:r>
      <w:r w:rsidR="00286839" w:rsidRPr="00316B8C">
        <w:rPr>
          <w:rFonts w:hint="cs"/>
          <w:rtl/>
        </w:rPr>
        <w:t>]</w:t>
      </w:r>
      <w:r w:rsidRPr="00316B8C">
        <w:rPr>
          <w:rFonts w:hint="cs"/>
          <w:rtl/>
        </w:rPr>
        <w:t xml:space="preserve"> نیز جزء روش</w:t>
      </w:r>
      <w:r w:rsidRPr="00316B8C">
        <w:rPr>
          <w:rtl/>
        </w:rPr>
        <w:softHyphen/>
      </w:r>
      <w:r w:rsidRPr="00316B8C">
        <w:rPr>
          <w:rFonts w:hint="cs"/>
          <w:rtl/>
        </w:rPr>
        <w:t xml:space="preserve">های کنترل مقاوم هستند که برای ربات پاندول </w:t>
      </w:r>
      <w:r w:rsidR="006F0BFA" w:rsidRPr="00316B8C">
        <w:rPr>
          <w:rFonts w:hint="cs"/>
          <w:rtl/>
        </w:rPr>
        <w:t xml:space="preserve">معکوس </w:t>
      </w:r>
      <w:r w:rsidRPr="00316B8C">
        <w:rPr>
          <w:rFonts w:hint="cs"/>
          <w:rtl/>
        </w:rPr>
        <w:t>بکار رفته</w:t>
      </w:r>
      <w:r w:rsidRPr="00316B8C">
        <w:rPr>
          <w:rtl/>
        </w:rPr>
        <w:softHyphen/>
      </w:r>
      <w:r w:rsidRPr="00316B8C">
        <w:rPr>
          <w:rFonts w:hint="cs"/>
          <w:rtl/>
        </w:rPr>
        <w:t>اند</w:t>
      </w:r>
      <w:r w:rsidR="00286839" w:rsidRPr="00316B8C">
        <w:rPr>
          <w:rFonts w:hint="cs"/>
          <w:rtl/>
        </w:rPr>
        <w:t>.</w:t>
      </w:r>
    </w:p>
    <w:p w14:paraId="38CC1D9F" w14:textId="77777777" w:rsidR="00DF66E8" w:rsidRDefault="00DF66E8" w:rsidP="00DF66E8">
      <w:pPr>
        <w:pStyle w:val="1"/>
        <w:numPr>
          <w:ilvl w:val="0"/>
          <w:numId w:val="0"/>
        </w:numPr>
        <w:ind w:left="374" w:hanging="374"/>
        <w:rPr>
          <w:rtl/>
        </w:rPr>
      </w:pPr>
      <w:r>
        <w:rPr>
          <w:rFonts w:hint="cs"/>
          <w:rtl/>
        </w:rPr>
        <w:lastRenderedPageBreak/>
        <w:t>2-معادلات دینامیکی</w:t>
      </w:r>
    </w:p>
    <w:p w14:paraId="099938A1" w14:textId="36225EC3" w:rsidR="00DF66E8" w:rsidRPr="00316B8C" w:rsidRDefault="00046141" w:rsidP="00316B8C">
      <w:pPr>
        <w:pStyle w:val="a"/>
        <w:rPr>
          <w:sz w:val="20"/>
          <w:rtl/>
        </w:rPr>
      </w:pPr>
      <w:r w:rsidRPr="00316B8C">
        <w:rPr>
          <w:rFonts w:hint="cs"/>
          <w:sz w:val="20"/>
          <w:rtl/>
        </w:rPr>
        <w:t xml:space="preserve">ترسیمه </w:t>
      </w:r>
      <w:r w:rsidR="00DF66E8" w:rsidRPr="00316B8C">
        <w:rPr>
          <w:rFonts w:hint="cs"/>
          <w:sz w:val="20"/>
          <w:rtl/>
        </w:rPr>
        <w:t>یک ربات پاندول معکوس در شکل</w:t>
      </w:r>
      <w:r w:rsidR="00DF66E8" w:rsidRPr="00316B8C">
        <w:rPr>
          <w:sz w:val="20"/>
          <w:rtl/>
        </w:rPr>
        <w:softHyphen/>
      </w:r>
      <w:r w:rsidR="00DF66E8" w:rsidRPr="00316B8C">
        <w:rPr>
          <w:rFonts w:hint="cs"/>
          <w:sz w:val="20"/>
          <w:rtl/>
        </w:rPr>
        <w:t>2 نشان داده شده است.</w:t>
      </w:r>
      <w:r w:rsidR="00476C32" w:rsidRPr="00316B8C">
        <w:rPr>
          <w:rFonts w:hint="cs"/>
          <w:sz w:val="20"/>
          <w:rtl/>
        </w:rPr>
        <w:t xml:space="preserve"> </w:t>
      </w:r>
      <w:r w:rsidRPr="00316B8C">
        <w:rPr>
          <w:rFonts w:hint="cs"/>
          <w:sz w:val="20"/>
          <w:rtl/>
        </w:rPr>
        <w:t xml:space="preserve">این </w:t>
      </w:r>
      <w:r w:rsidR="00DF66E8" w:rsidRPr="00316B8C">
        <w:rPr>
          <w:rFonts w:hint="cs"/>
          <w:sz w:val="20"/>
          <w:rtl/>
        </w:rPr>
        <w:t>ربات از دو قسمت، چرخ</w:t>
      </w:r>
      <w:r w:rsidR="00DF66E8" w:rsidRPr="00316B8C">
        <w:rPr>
          <w:sz w:val="20"/>
          <w:rtl/>
        </w:rPr>
        <w:softHyphen/>
      </w:r>
      <w:r w:rsidR="00DF66E8" w:rsidRPr="00316B8C">
        <w:rPr>
          <w:rFonts w:hint="cs"/>
          <w:sz w:val="20"/>
          <w:rtl/>
        </w:rPr>
        <w:t>ها و بدنه تشکیل شده است که بدنه بین چرخ</w:t>
      </w:r>
      <w:r w:rsidRPr="00316B8C">
        <w:rPr>
          <w:sz w:val="20"/>
          <w:rtl/>
        </w:rPr>
        <w:softHyphen/>
      </w:r>
      <w:r w:rsidR="00DF66E8" w:rsidRPr="00316B8C">
        <w:rPr>
          <w:rFonts w:hint="cs"/>
          <w:sz w:val="20"/>
          <w:rtl/>
        </w:rPr>
        <w:t>ها قرار د</w:t>
      </w:r>
      <w:r w:rsidRPr="00316B8C">
        <w:rPr>
          <w:rFonts w:hint="cs"/>
          <w:sz w:val="20"/>
          <w:rtl/>
        </w:rPr>
        <w:t>اشته</w:t>
      </w:r>
      <w:r w:rsidR="00DF66E8" w:rsidRPr="00316B8C">
        <w:rPr>
          <w:rFonts w:hint="cs"/>
          <w:sz w:val="20"/>
          <w:rtl/>
        </w:rPr>
        <w:t xml:space="preserve"> و شامل شاسی و میله پاندول متصل به آن است. جدول</w:t>
      </w:r>
      <w:r w:rsidR="00DF66E8" w:rsidRPr="00316B8C">
        <w:rPr>
          <w:sz w:val="20"/>
          <w:rtl/>
        </w:rPr>
        <w:t xml:space="preserve">1 </w:t>
      </w:r>
      <w:r w:rsidR="00DF66E8" w:rsidRPr="00316B8C">
        <w:rPr>
          <w:rFonts w:hint="cs"/>
          <w:sz w:val="20"/>
          <w:rtl/>
        </w:rPr>
        <w:t>متغیرها</w:t>
      </w:r>
      <w:r w:rsidR="00DF66E8" w:rsidRPr="00316B8C">
        <w:rPr>
          <w:sz w:val="20"/>
          <w:rtl/>
        </w:rPr>
        <w:t xml:space="preserve"> </w:t>
      </w:r>
      <w:r w:rsidR="00DF66E8" w:rsidRPr="00316B8C">
        <w:rPr>
          <w:rFonts w:hint="cs"/>
          <w:sz w:val="20"/>
          <w:rtl/>
        </w:rPr>
        <w:t>و</w:t>
      </w:r>
      <w:r w:rsidR="00DF66E8" w:rsidRPr="00316B8C">
        <w:rPr>
          <w:sz w:val="20"/>
          <w:rtl/>
        </w:rPr>
        <w:t xml:space="preserve"> </w:t>
      </w:r>
      <w:r w:rsidR="00DF66E8" w:rsidRPr="00316B8C">
        <w:rPr>
          <w:rFonts w:hint="cs"/>
          <w:sz w:val="20"/>
          <w:rtl/>
        </w:rPr>
        <w:t>پارامترهای</w:t>
      </w:r>
      <w:r w:rsidR="00DF66E8" w:rsidRPr="00316B8C">
        <w:rPr>
          <w:sz w:val="20"/>
          <w:rtl/>
        </w:rPr>
        <w:t xml:space="preserve"> </w:t>
      </w:r>
      <w:r w:rsidR="00DF66E8" w:rsidRPr="00316B8C">
        <w:rPr>
          <w:rFonts w:hint="cs"/>
          <w:sz w:val="20"/>
          <w:rtl/>
        </w:rPr>
        <w:t>ربات</w:t>
      </w:r>
      <w:r w:rsidR="00DF66E8" w:rsidRPr="00316B8C">
        <w:rPr>
          <w:sz w:val="20"/>
          <w:rtl/>
        </w:rPr>
        <w:t xml:space="preserve"> </w:t>
      </w:r>
      <w:r w:rsidR="00DF66E8" w:rsidRPr="00316B8C">
        <w:rPr>
          <w:rFonts w:hint="cs"/>
          <w:sz w:val="20"/>
          <w:rtl/>
        </w:rPr>
        <w:t>را</w:t>
      </w:r>
      <w:r w:rsidR="00DF66E8" w:rsidRPr="00316B8C">
        <w:rPr>
          <w:sz w:val="20"/>
          <w:rtl/>
        </w:rPr>
        <w:t xml:space="preserve"> </w:t>
      </w:r>
      <w:r w:rsidR="00DF66E8" w:rsidRPr="00316B8C">
        <w:rPr>
          <w:rFonts w:hint="cs"/>
          <w:sz w:val="20"/>
          <w:rtl/>
        </w:rPr>
        <w:t>نشان</w:t>
      </w:r>
      <w:r w:rsidR="00DF66E8" w:rsidRPr="00316B8C">
        <w:rPr>
          <w:sz w:val="20"/>
          <w:rtl/>
        </w:rPr>
        <w:t xml:space="preserve"> </w:t>
      </w:r>
      <w:r w:rsidR="00DF66E8" w:rsidRPr="00316B8C">
        <w:rPr>
          <w:rFonts w:hint="cs"/>
          <w:sz w:val="20"/>
          <w:rtl/>
        </w:rPr>
        <w:t>می</w:t>
      </w:r>
      <w:r w:rsidR="00DF66E8" w:rsidRPr="00316B8C">
        <w:rPr>
          <w:sz w:val="20"/>
          <w:rtl/>
        </w:rPr>
        <w:softHyphen/>
      </w:r>
      <w:r w:rsidR="00DF66E8" w:rsidRPr="00316B8C">
        <w:rPr>
          <w:rFonts w:hint="cs"/>
          <w:sz w:val="20"/>
          <w:rtl/>
        </w:rPr>
        <w:t>دهد</w:t>
      </w:r>
      <w:r w:rsidR="00DF66E8" w:rsidRPr="00316B8C">
        <w:rPr>
          <w:sz w:val="20"/>
          <w:rtl/>
        </w:rPr>
        <w:t>.</w:t>
      </w:r>
      <w:r w:rsidR="00DF66E8" w:rsidRPr="00316B8C">
        <w:rPr>
          <w:rFonts w:hint="cs"/>
          <w:sz w:val="20"/>
          <w:rtl/>
        </w:rPr>
        <w:t xml:space="preserve"> </w:t>
      </w:r>
    </w:p>
    <w:p w14:paraId="561E2020" w14:textId="0D52F885" w:rsidR="00DF66E8" w:rsidRDefault="007969F0" w:rsidP="007969F0">
      <w:pPr>
        <w:pStyle w:val="a"/>
        <w:keepNext/>
        <w:ind w:firstLine="0"/>
        <w:jc w:val="center"/>
      </w:pPr>
      <w:r>
        <w:rPr>
          <w:rFonts w:ascii="Calibri" w:eastAsia="MS Mincho" w:hAnsi="Calibri" w:cs="Arial"/>
          <w:noProof/>
          <w:sz w:val="16"/>
          <w:szCs w:val="16"/>
          <w:rtl/>
          <w:lang w:eastAsia="en-US" w:bidi="ar-SA"/>
        </w:rPr>
        <w:drawing>
          <wp:inline distT="0" distB="0" distL="0" distR="0" wp14:anchorId="4314BCCA" wp14:editId="73545CD6">
            <wp:extent cx="2098675" cy="13972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668" cy="1444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B2042" w14:textId="77777777" w:rsidR="007969F0" w:rsidRDefault="007969F0" w:rsidP="00DF66E8">
      <w:pPr>
        <w:pStyle w:val="ad"/>
      </w:pPr>
    </w:p>
    <w:p w14:paraId="0C16CBA3" w14:textId="60D4B293" w:rsidR="001E1332" w:rsidRDefault="001E1332" w:rsidP="00AF3C7C">
      <w:pPr>
        <w:pStyle w:val="ad"/>
      </w:pPr>
      <w:r>
        <w:t xml:space="preserve">Fig. 2 </w:t>
      </w:r>
      <w:r w:rsidR="00AF3C7C">
        <w:t>shematic diagram of the TWIP</w:t>
      </w:r>
      <w:r>
        <w:t xml:space="preserve">                       </w:t>
      </w:r>
    </w:p>
    <w:p w14:paraId="5CC348D6" w14:textId="57480430" w:rsidR="00DF66E8" w:rsidRDefault="00DF66E8" w:rsidP="00AF3C7C">
      <w:pPr>
        <w:pStyle w:val="ad"/>
        <w:jc w:val="left"/>
        <w:rPr>
          <w:b/>
          <w:bCs/>
          <w:rtl/>
        </w:rPr>
      </w:pPr>
      <w:r w:rsidRPr="00262757">
        <w:rPr>
          <w:rtl/>
        </w:rPr>
        <w:t xml:space="preserve">شکل2  </w:t>
      </w:r>
      <w:r w:rsidR="00AF3C7C">
        <w:rPr>
          <w:rFonts w:hint="cs"/>
          <w:rtl/>
        </w:rPr>
        <w:t>نمودار شماتیک از</w:t>
      </w:r>
      <w:r w:rsidRPr="00262757">
        <w:rPr>
          <w:rtl/>
        </w:rPr>
        <w:t xml:space="preserve"> پاندول معکوس</w:t>
      </w:r>
      <w:r w:rsidR="00AF3C7C">
        <w:rPr>
          <w:rFonts w:hint="cs"/>
          <w:rtl/>
        </w:rPr>
        <w:t xml:space="preserve"> </w:t>
      </w:r>
    </w:p>
    <w:p w14:paraId="5E988F63" w14:textId="4BE82591" w:rsidR="00DF66E8" w:rsidRPr="00FA71ED" w:rsidRDefault="00DF66E8" w:rsidP="00114B5A">
      <w:pPr>
        <w:pStyle w:val="a"/>
        <w:ind w:firstLine="0"/>
        <w:rPr>
          <w:rFonts w:eastAsia="MS Mincho" w:cstheme="majorBidi"/>
          <w:b/>
          <w:bCs/>
          <w:sz w:val="16"/>
          <w:szCs w:val="18"/>
          <w:lang w:val="en-GB"/>
        </w:rPr>
      </w:pPr>
      <w:r>
        <w:rPr>
          <w:rFonts w:hint="cs"/>
          <w:rtl/>
        </w:rPr>
        <w:t xml:space="preserve"> </w:t>
      </w:r>
      <w:r w:rsidR="00AF3C7C">
        <w:rPr>
          <w:rFonts w:hint="cs"/>
          <w:rtl/>
        </w:rPr>
        <w:t xml:space="preserve">                    </w:t>
      </w:r>
      <w:r>
        <w:rPr>
          <w:rFonts w:eastAsia="MS Mincho" w:cstheme="majorBidi" w:hint="cs"/>
          <w:b/>
          <w:bCs/>
          <w:sz w:val="16"/>
          <w:szCs w:val="18"/>
          <w:rtl/>
        </w:rPr>
        <w:t xml:space="preserve">                    </w:t>
      </w:r>
    </w:p>
    <w:tbl>
      <w:tblPr>
        <w:tblW w:w="46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245"/>
        <w:gridCol w:w="928"/>
        <w:gridCol w:w="2554"/>
        <w:gridCol w:w="143"/>
      </w:tblGrid>
      <w:tr w:rsidR="008C1203" w:rsidRPr="001649AA" w14:paraId="4D026AF6" w14:textId="151612BE" w:rsidTr="000F2DB6">
        <w:trPr>
          <w:trHeight w:val="300"/>
        </w:trPr>
        <w:tc>
          <w:tcPr>
            <w:tcW w:w="4680" w:type="dxa"/>
            <w:gridSpan w:val="5"/>
            <w:tcBorders>
              <w:top w:val="nil"/>
              <w:bottom w:val="nil"/>
            </w:tcBorders>
            <w:noWrap/>
            <w:hideMark/>
          </w:tcPr>
          <w:p w14:paraId="2E95C415" w14:textId="77777777" w:rsidR="008C1203" w:rsidRPr="000F2DB6" w:rsidRDefault="008C1203" w:rsidP="008C1203">
            <w:pPr>
              <w:pStyle w:val="a"/>
              <w:ind w:firstLine="0"/>
              <w:rPr>
                <w:szCs w:val="18"/>
                <w:rtl/>
              </w:rPr>
            </w:pPr>
            <w:r w:rsidRPr="000F2DB6">
              <w:rPr>
                <w:rFonts w:hint="cs"/>
                <w:szCs w:val="18"/>
                <w:rtl/>
              </w:rPr>
              <w:t>جدول1 : متغیرها و پارامتر</w:t>
            </w:r>
            <w:r w:rsidRPr="000F2DB6">
              <w:rPr>
                <w:szCs w:val="18"/>
                <w:rtl/>
              </w:rPr>
              <w:softHyphen/>
            </w:r>
            <w:r w:rsidRPr="000F2DB6">
              <w:rPr>
                <w:rFonts w:hint="cs"/>
                <w:szCs w:val="18"/>
                <w:rtl/>
              </w:rPr>
              <w:t>های ربات پاندول معکوس</w:t>
            </w:r>
          </w:p>
          <w:p w14:paraId="0AD9B89A" w14:textId="2B86E913" w:rsidR="008C1203" w:rsidRPr="000F2DB6" w:rsidRDefault="008C1203" w:rsidP="000F2DB6">
            <w:pPr>
              <w:pStyle w:val="a"/>
              <w:ind w:firstLine="0"/>
              <w:jc w:val="right"/>
              <w:rPr>
                <w:sz w:val="16"/>
                <w:szCs w:val="16"/>
              </w:rPr>
            </w:pPr>
            <w:r w:rsidRPr="000F2DB6">
              <w:rPr>
                <w:sz w:val="16"/>
                <w:szCs w:val="16"/>
              </w:rPr>
              <w:t>Table 1-Inverted Pendulum parameters and variables</w:t>
            </w:r>
          </w:p>
        </w:tc>
      </w:tr>
      <w:tr w:rsidR="008C1203" w:rsidRPr="001649AA" w14:paraId="0FB9D9C2" w14:textId="4D0B127E" w:rsidTr="000F2DB6">
        <w:trPr>
          <w:trHeight w:val="300"/>
        </w:trPr>
        <w:tc>
          <w:tcPr>
            <w:tcW w:w="1055" w:type="dxa"/>
            <w:gridSpan w:val="2"/>
            <w:tcBorders>
              <w:top w:val="nil"/>
              <w:bottom w:val="single" w:sz="4" w:space="0" w:color="auto"/>
              <w:right w:val="nil"/>
            </w:tcBorders>
            <w:noWrap/>
          </w:tcPr>
          <w:p w14:paraId="488ACBD1" w14:textId="68EFF464" w:rsidR="008C1203" w:rsidRPr="006F0BFA" w:rsidDel="00044B1E" w:rsidRDefault="000F2DB6" w:rsidP="006F0BFA">
            <w:pPr>
              <w:pStyle w:val="a"/>
              <w:rPr>
                <w:rFonts w:eastAsia="MS Mincho"/>
                <w:b/>
                <w:bCs/>
                <w:sz w:val="16"/>
                <w:szCs w:val="18"/>
                <w:rtl/>
              </w:rPr>
            </w:pPr>
            <w:r>
              <w:rPr>
                <w:rFonts w:eastAsia="MS Mincho" w:hint="cs"/>
                <w:b/>
                <w:bCs/>
                <w:sz w:val="16"/>
                <w:szCs w:val="18"/>
                <w:rtl/>
              </w:rPr>
              <w:t xml:space="preserve">        </w:t>
            </w:r>
            <w:r w:rsidR="008C1203" w:rsidRPr="006F0BFA">
              <w:rPr>
                <w:rFonts w:eastAsia="MS Mincho"/>
                <w:b/>
                <w:bCs/>
                <w:sz w:val="16"/>
                <w:szCs w:val="18"/>
                <w:rtl/>
              </w:rPr>
              <w:t>نماد</w:t>
            </w:r>
          </w:p>
        </w:tc>
        <w:tc>
          <w:tcPr>
            <w:tcW w:w="3625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CD13FFE" w14:textId="32632404" w:rsidR="008C1203" w:rsidRPr="006F0BFA" w:rsidDel="00044B1E" w:rsidRDefault="008C1203" w:rsidP="00044B1E">
            <w:pPr>
              <w:pStyle w:val="a"/>
              <w:rPr>
                <w:rFonts w:eastAsia="MS Mincho"/>
                <w:b/>
                <w:bCs/>
                <w:sz w:val="16"/>
                <w:szCs w:val="18"/>
                <w:rtl/>
              </w:rPr>
            </w:pPr>
            <w:r w:rsidRPr="006F0BFA">
              <w:rPr>
                <w:rFonts w:eastAsia="MS Mincho"/>
                <w:b/>
                <w:bCs/>
                <w:sz w:val="16"/>
                <w:szCs w:val="18"/>
                <w:rtl/>
              </w:rPr>
              <w:t>عنوان</w:t>
            </w:r>
          </w:p>
        </w:tc>
      </w:tr>
      <w:tr w:rsidR="005D65AF" w:rsidRPr="001649AA" w14:paraId="051C7C24" w14:textId="77777777" w:rsidTr="003E7C0F">
        <w:trPr>
          <w:trHeight w:val="360"/>
        </w:trPr>
        <w:tc>
          <w:tcPr>
            <w:tcW w:w="810" w:type="dxa"/>
            <w:tcBorders>
              <w:top w:val="single" w:sz="4" w:space="0" w:color="auto"/>
              <w:bottom w:val="nil"/>
              <w:right w:val="nil"/>
            </w:tcBorders>
            <w:noWrap/>
          </w:tcPr>
          <w:p w14:paraId="61E239CF" w14:textId="24954DFC" w:rsidR="005D65AF" w:rsidRDefault="00785C35" w:rsidP="00DF66E8">
            <w:pPr>
              <w:pStyle w:val="a"/>
              <w:rPr>
                <w:rFonts w:ascii="Calibri" w:eastAsia="MS Mincho" w:hAnsi="Calibri" w:cs="Arial"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d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0A0C7" w14:textId="77777777" w:rsidR="005D65AF" w:rsidRPr="000D7DDC" w:rsidRDefault="005D65AF" w:rsidP="00DF66E8">
            <w:pPr>
              <w:pStyle w:val="a"/>
              <w:ind w:firstLine="0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nil"/>
            </w:tcBorders>
            <w:noWrap/>
          </w:tcPr>
          <w:p w14:paraId="64B4BF51" w14:textId="5ADE6C13" w:rsidR="005D65AF" w:rsidRPr="000D7DDC" w:rsidRDefault="00785C35" w:rsidP="00DF66E8">
            <w:pPr>
              <w:pStyle w:val="a"/>
              <w:ind w:firstLine="0"/>
              <w:rPr>
                <w:szCs w:val="18"/>
                <w:rtl/>
                <w:lang w:bidi="ar-SA"/>
              </w:rPr>
            </w:pPr>
            <w:r>
              <w:rPr>
                <w:szCs w:val="18"/>
                <w:rtl/>
                <w:lang w:bidi="ar-SA"/>
              </w:rPr>
              <w:t xml:space="preserve">فاصله بین </w:t>
            </w:r>
            <w:r>
              <w:rPr>
                <w:rFonts w:hint="cs"/>
                <w:szCs w:val="18"/>
                <w:rtl/>
                <w:lang w:bidi="ar-SA"/>
              </w:rPr>
              <w:t>چرخ ها</w:t>
            </w:r>
            <w:r w:rsidRPr="000D7DDC">
              <w:rPr>
                <w:szCs w:val="18"/>
                <w:rtl/>
                <w:lang w:bidi="ar-SA"/>
              </w:rPr>
              <w:t xml:space="preserve"> در راستای محورچرخ</w:t>
            </w:r>
            <w:r w:rsidRPr="000D7DDC">
              <w:rPr>
                <w:szCs w:val="18"/>
              </w:rPr>
              <w:t xml:space="preserve"> </w:t>
            </w:r>
            <w:r w:rsidRPr="000D7DDC">
              <w:rPr>
                <w:szCs w:val="18"/>
                <w:rtl/>
                <w:lang w:bidi="ar-SA"/>
              </w:rPr>
              <w:t>ها</w:t>
            </w:r>
          </w:p>
        </w:tc>
      </w:tr>
      <w:tr w:rsidR="00785C35" w:rsidRPr="001649AA" w14:paraId="4BE4E9BF" w14:textId="77777777" w:rsidTr="003E7C0F">
        <w:trPr>
          <w:trHeight w:val="36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</w:tcPr>
          <w:p w14:paraId="42E60536" w14:textId="442DFF72" w:rsidR="00785C35" w:rsidRDefault="00785C35" w:rsidP="00DF66E8">
            <w:pPr>
              <w:pStyle w:val="a"/>
              <w:rPr>
                <w:rFonts w:ascii="Calibri" w:eastAsia="MS Mincho" w:hAnsi="Calibri" w:cs="Arial"/>
                <w:sz w:val="16"/>
                <w:szCs w:val="18"/>
              </w:rPr>
            </w:pPr>
            <m:oMathPara>
              <m:oMath>
                <m:r>
                  <w:rPr>
                    <w:rFonts w:ascii="Cambria Math" w:eastAsia="MS Mincho" w:hAnsi="Cambria Math" w:cs="Arial"/>
                    <w:sz w:val="16"/>
                    <w:szCs w:val="18"/>
                  </w:rPr>
                  <m:t>g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2B4BF" w14:textId="77777777" w:rsidR="00785C35" w:rsidRPr="000D7DDC" w:rsidRDefault="00785C35" w:rsidP="00DF66E8">
            <w:pPr>
              <w:pStyle w:val="a"/>
              <w:ind w:firstLine="0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1EBCCBD8" w14:textId="5DC395F1" w:rsidR="00785C35" w:rsidRPr="000D7DDC" w:rsidRDefault="00785C35" w:rsidP="00DF66E8">
            <w:pPr>
              <w:pStyle w:val="a"/>
              <w:ind w:firstLine="0"/>
              <w:rPr>
                <w:szCs w:val="18"/>
                <w:rtl/>
                <w:lang w:bidi="ar-SA"/>
              </w:rPr>
            </w:pPr>
            <w:r w:rsidRPr="000D7DDC">
              <w:rPr>
                <w:szCs w:val="18"/>
                <w:rtl/>
                <w:lang w:bidi="ar-SA"/>
              </w:rPr>
              <w:t>شتاب جاذبه زمین</w:t>
            </w:r>
          </w:p>
        </w:tc>
      </w:tr>
      <w:tr w:rsidR="008C1203" w:rsidRPr="001649AA" w14:paraId="5F29413D" w14:textId="77777777" w:rsidTr="003E7C0F">
        <w:trPr>
          <w:trHeight w:val="36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70CE47D1" w14:textId="5B4F31EF" w:rsidR="008C1627" w:rsidRPr="001649AA" w:rsidRDefault="0045507D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16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15EE9" w14:textId="77777777" w:rsidR="008C1627" w:rsidRPr="000D7DDC" w:rsidRDefault="008C1627" w:rsidP="00DF66E8">
            <w:pPr>
              <w:pStyle w:val="a"/>
              <w:ind w:firstLine="0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34A5FEB5" w14:textId="33B9D64A" w:rsidR="008C1627" w:rsidRPr="000D7DDC" w:rsidRDefault="00785C35" w:rsidP="00DF66E8">
            <w:pPr>
              <w:pStyle w:val="a"/>
              <w:ind w:firstLine="0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ممان اینرسی بدنه واسطه حول محور چرخ</w:t>
            </w:r>
          </w:p>
        </w:tc>
      </w:tr>
      <w:tr w:rsidR="008C1203" w:rsidRPr="001649AA" w14:paraId="3E811E08" w14:textId="77777777" w:rsidTr="003E7C0F">
        <w:trPr>
          <w:trHeight w:val="36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4CB8B90C" w14:textId="7610A7D9" w:rsidR="008C1627" w:rsidRPr="001649AA" w:rsidRDefault="00785C35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Iw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50626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659FCCCF" w14:textId="08B58351" w:rsidR="008C1627" w:rsidRPr="000D7DDC" w:rsidRDefault="00785C35" w:rsidP="00DF66E8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ممان اینرسی چرخ</w:t>
            </w:r>
            <w:r>
              <w:rPr>
                <w:rFonts w:hint="cs"/>
                <w:szCs w:val="18"/>
                <w:rtl/>
                <w:lang w:bidi="ar-SA"/>
              </w:rPr>
              <w:t>،</w:t>
            </w:r>
            <w:r w:rsidRPr="000D7DDC">
              <w:rPr>
                <w:szCs w:val="18"/>
                <w:rtl/>
                <w:lang w:bidi="ar-SA"/>
              </w:rPr>
              <w:t xml:space="preserve"> حول محور چرخ</w:t>
            </w:r>
          </w:p>
        </w:tc>
      </w:tr>
      <w:tr w:rsidR="008C1203" w:rsidRPr="001649AA" w14:paraId="3846417D" w14:textId="77777777" w:rsidTr="003E7C0F">
        <w:trPr>
          <w:trHeight w:val="33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7A69E3E8" w14:textId="2C56F3A2" w:rsidR="008C1627" w:rsidRPr="001649AA" w:rsidRDefault="000B754C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Iwd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7DFB6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4B5934AA" w14:textId="53DC6E94" w:rsidR="008C1627" w:rsidRPr="000B754C" w:rsidRDefault="000B754C" w:rsidP="008C1203">
            <w:pPr>
              <w:pStyle w:val="a"/>
              <w:ind w:firstLine="0"/>
              <w:jc w:val="left"/>
              <w:rPr>
                <w:szCs w:val="18"/>
              </w:rPr>
            </w:pPr>
            <w:r w:rsidRPr="000B754C">
              <w:rPr>
                <w:szCs w:val="18"/>
                <w:rtl/>
                <w:lang w:bidi="ar-SA"/>
              </w:rPr>
              <w:t>ممان اینرسی چرخ حول محور</w:t>
            </w:r>
            <w:r w:rsidRPr="000B754C">
              <w:rPr>
                <w:szCs w:val="18"/>
              </w:rPr>
              <w:t xml:space="preserve">Z </w:t>
            </w:r>
            <w:r w:rsidRPr="000B754C">
              <w:rPr>
                <w:rFonts w:hint="cs"/>
                <w:szCs w:val="18"/>
                <w:rtl/>
                <w:lang w:bidi="ar-SA"/>
              </w:rPr>
              <w:t xml:space="preserve"> </w:t>
            </w:r>
            <w:r w:rsidRPr="000B754C">
              <w:rPr>
                <w:szCs w:val="18"/>
                <w:rtl/>
                <w:lang w:bidi="ar-SA"/>
              </w:rPr>
              <w:t>که از نقطه</w:t>
            </w:r>
            <w:r w:rsidRPr="000B754C">
              <w:rPr>
                <w:szCs w:val="18"/>
              </w:rPr>
              <w:t xml:space="preserve"> O </w:t>
            </w:r>
            <w:r w:rsidRPr="000B754C">
              <w:rPr>
                <w:rFonts w:hint="cs"/>
                <w:szCs w:val="18"/>
                <w:rtl/>
                <w:lang w:bidi="ar-SA"/>
              </w:rPr>
              <w:t xml:space="preserve"> </w:t>
            </w:r>
            <w:r w:rsidRPr="000B754C">
              <w:rPr>
                <w:szCs w:val="18"/>
                <w:rtl/>
                <w:lang w:bidi="ar-SA"/>
              </w:rPr>
              <w:t>می</w:t>
            </w:r>
            <w:r w:rsidRPr="000B754C">
              <w:rPr>
                <w:szCs w:val="18"/>
                <w:rtl/>
                <w:lang w:bidi="ar-SA"/>
              </w:rPr>
              <w:softHyphen/>
              <w:t>گذرد</w:t>
            </w:r>
          </w:p>
        </w:tc>
      </w:tr>
      <w:tr w:rsidR="008C1203" w:rsidRPr="001649AA" w14:paraId="7D70346D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7A4B292E" w14:textId="3AFF32BC" w:rsidR="008C1627" w:rsidRPr="001649AA" w:rsidRDefault="000B754C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Iz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C00BE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3077C292" w14:textId="5017CA92" w:rsidR="008C1627" w:rsidRPr="000D7DDC" w:rsidRDefault="000B754C" w:rsidP="000F2DB6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ممان اینرسی بدنه واسطه حول محور</w:t>
            </w:r>
            <w:r w:rsidRPr="000D7DDC">
              <w:rPr>
                <w:szCs w:val="18"/>
              </w:rPr>
              <w:t>Z</w:t>
            </w:r>
            <w:r w:rsidRPr="000D7DDC">
              <w:rPr>
                <w:rFonts w:hint="cs"/>
                <w:szCs w:val="18"/>
                <w:rtl/>
              </w:rPr>
              <w:t xml:space="preserve"> </w:t>
            </w:r>
            <w:r w:rsidRPr="000D7DDC">
              <w:rPr>
                <w:szCs w:val="18"/>
                <w:rtl/>
                <w:lang w:bidi="ar-SA"/>
              </w:rPr>
              <w:t>که ازنقطه</w:t>
            </w:r>
            <w:r w:rsidRPr="000D7DDC">
              <w:rPr>
                <w:szCs w:val="18"/>
              </w:rPr>
              <w:t xml:space="preserve"> O </w:t>
            </w:r>
            <w:r w:rsidRPr="000D7DDC">
              <w:rPr>
                <w:szCs w:val="18"/>
                <w:rtl/>
                <w:lang w:bidi="ar-SA"/>
              </w:rPr>
              <w:t>می</w:t>
            </w:r>
            <w:r>
              <w:rPr>
                <w:szCs w:val="18"/>
                <w:rtl/>
                <w:lang w:bidi="ar-SA"/>
              </w:rPr>
              <w:softHyphen/>
            </w:r>
            <w:r w:rsidRPr="000D7DDC">
              <w:rPr>
                <w:szCs w:val="18"/>
                <w:rtl/>
                <w:lang w:bidi="ar-SA"/>
              </w:rPr>
              <w:t>گذرد</w:t>
            </w:r>
          </w:p>
        </w:tc>
      </w:tr>
      <w:tr w:rsidR="008C1203" w:rsidRPr="001649AA" w14:paraId="00572AC8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54982E2F" w14:textId="30F3D7A7" w:rsidR="008C1627" w:rsidRPr="001649AA" w:rsidRDefault="000B754C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l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DC142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6D30B330" w14:textId="7A2AFE7A" w:rsidR="008C1627" w:rsidRPr="00FA71ED" w:rsidRDefault="000B754C" w:rsidP="00DF66E8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فاصله مرکز ثقل ربات از نقطه</w:t>
            </w:r>
            <w:r w:rsidRPr="000D7DDC">
              <w:rPr>
                <w:szCs w:val="18"/>
              </w:rPr>
              <w:t xml:space="preserve"> O</w:t>
            </w:r>
          </w:p>
        </w:tc>
      </w:tr>
      <w:tr w:rsidR="008C1203" w:rsidRPr="001649AA" w14:paraId="55B46375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2B10F554" w14:textId="6A616832" w:rsidR="008C1627" w:rsidRPr="001649AA" w:rsidRDefault="000B754C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M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B58A6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44A0539C" w14:textId="3518FB7E" w:rsidR="008C1627" w:rsidRPr="000D7DDC" w:rsidRDefault="000B754C" w:rsidP="00DF66E8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جرم بدنه واسطه</w:t>
            </w:r>
          </w:p>
        </w:tc>
      </w:tr>
      <w:tr w:rsidR="008C1203" w:rsidRPr="001649AA" w14:paraId="479AA06E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04586CE7" w14:textId="77777777" w:rsidR="008C1627" w:rsidRPr="001649AA" w:rsidRDefault="008C1627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Mw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5E2BC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4F5694E3" w14:textId="52348F9A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</w:rPr>
            </w:pPr>
            <w:r w:rsidRPr="000D7DDC">
              <w:rPr>
                <w:szCs w:val="18"/>
                <w:rtl/>
                <w:lang w:bidi="ar-SA"/>
              </w:rPr>
              <w:t>جرم چرخ</w:t>
            </w:r>
          </w:p>
        </w:tc>
      </w:tr>
      <w:tr w:rsidR="008C1203" w:rsidRPr="001649AA" w14:paraId="26D5820E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12097F3E" w14:textId="77777777" w:rsidR="008C1627" w:rsidRPr="001649AA" w:rsidRDefault="008C1627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R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430D9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11633ADA" w14:textId="56880D54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شعاع چرخ</w:t>
            </w:r>
          </w:p>
        </w:tc>
      </w:tr>
      <w:tr w:rsidR="008C1203" w:rsidRPr="001649AA" w14:paraId="434B7E00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67EB2A27" w14:textId="62B185C0" w:rsidR="008C1627" w:rsidRPr="001649AA" w:rsidRDefault="000B754C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T</m:t>
                </m:r>
                <m:r>
                  <w:rPr>
                    <w:rFonts w:ascii="Cambria Math" w:hAnsi="Cambria Math" w:cstheme="majorBidi"/>
                    <w:sz w:val="16"/>
                    <w:szCs w:val="18"/>
                    <w:vertAlign w:val="subscript"/>
                  </w:rPr>
                  <m:t>r</m:t>
                </m:r>
                <m:r>
                  <w:rPr>
                    <w:rFonts w:ascii="Cambria Math" w:hAnsi="Cambria Math" w:cstheme="majorBidi"/>
                    <w:sz w:val="16"/>
                    <w:szCs w:val="18"/>
                  </w:rPr>
                  <m:t xml:space="preserve"> , T</m:t>
                </m:r>
                <m:r>
                  <w:rPr>
                    <w:rFonts w:ascii="Cambria Math" w:hAnsi="Cambria Math" w:cstheme="majorBidi"/>
                    <w:sz w:val="16"/>
                    <w:szCs w:val="18"/>
                    <w:vertAlign w:val="subscript"/>
                  </w:rPr>
                  <m:t>l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79164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43BCF68E" w14:textId="60686A31" w:rsidR="008C1627" w:rsidRPr="000D7DDC" w:rsidRDefault="000B754C" w:rsidP="00DF66E8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گشتاور محرک چرخ راست و چپ</w:t>
            </w:r>
            <w:r>
              <w:rPr>
                <w:rFonts w:hint="cs"/>
                <w:szCs w:val="18"/>
                <w:rtl/>
                <w:lang w:bidi="ar-SA"/>
              </w:rPr>
              <w:t xml:space="preserve">  </w:t>
            </w:r>
          </w:p>
        </w:tc>
      </w:tr>
      <w:tr w:rsidR="008C1203" w:rsidRPr="001649AA" w14:paraId="0660ECE1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422DACBA" w14:textId="4DFDF3B2" w:rsidR="008C1627" w:rsidRPr="001649AA" w:rsidRDefault="00E64D4B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V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1CFE4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6D483688" w14:textId="5977EF73" w:rsidR="008C1627" w:rsidRPr="000D7DDC" w:rsidRDefault="00E64D4B" w:rsidP="00DF66E8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سرعت</w:t>
            </w:r>
            <w:r>
              <w:rPr>
                <w:rFonts w:hint="cs"/>
                <w:szCs w:val="18"/>
                <w:rtl/>
                <w:lang w:bidi="ar-SA"/>
              </w:rPr>
              <w:t xml:space="preserve"> </w:t>
            </w:r>
            <w:r w:rsidRPr="000D7DDC">
              <w:rPr>
                <w:szCs w:val="18"/>
                <w:rtl/>
                <w:lang w:bidi="ar-SA"/>
              </w:rPr>
              <w:t>ربات</w:t>
            </w:r>
          </w:p>
        </w:tc>
      </w:tr>
      <w:tr w:rsidR="008C1203" w:rsidRPr="001649AA" w14:paraId="711830D8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4F6C35C0" w14:textId="23AB6ADA" w:rsidR="008C1627" w:rsidRPr="001649AA" w:rsidRDefault="00E64D4B" w:rsidP="00DF66E8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x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71195" w14:textId="77777777" w:rsidR="008C1627" w:rsidRPr="000D7DDC" w:rsidRDefault="008C1627" w:rsidP="00DF66E8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0556E191" w14:textId="15DA69BA" w:rsidR="008C1627" w:rsidRPr="00FA71ED" w:rsidRDefault="00E64D4B" w:rsidP="00DF66E8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جابجایی ربات در صفحه</w:t>
            </w:r>
            <w:r w:rsidRPr="000D7DDC">
              <w:rPr>
                <w:szCs w:val="18"/>
              </w:rPr>
              <w:t xml:space="preserve"> X-Y</w:t>
            </w:r>
          </w:p>
        </w:tc>
      </w:tr>
      <w:tr w:rsidR="00785C35" w:rsidRPr="001649AA" w14:paraId="4D2F1A83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4816BF03" w14:textId="6F166C10" w:rsidR="00785C35" w:rsidRPr="001649AA" w:rsidRDefault="00785C35" w:rsidP="00785C35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Xo , Yo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A5270" w14:textId="77777777" w:rsidR="00785C35" w:rsidRDefault="00785C35" w:rsidP="00785C35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2BAAA956" w14:textId="6D7331DB" w:rsidR="00785C35" w:rsidRPr="000D7DDC" w:rsidRDefault="00785C35" w:rsidP="00785C35">
            <w:pPr>
              <w:pStyle w:val="a"/>
              <w:ind w:firstLine="0"/>
              <w:jc w:val="left"/>
              <w:rPr>
                <w:szCs w:val="18"/>
                <w:rtl/>
              </w:rPr>
            </w:pPr>
            <w:r w:rsidRPr="000D7DDC">
              <w:rPr>
                <w:szCs w:val="18"/>
                <w:rtl/>
                <w:lang w:bidi="ar-SA"/>
              </w:rPr>
              <w:t>مختصات نقطه</w:t>
            </w:r>
            <w:r w:rsidRPr="000D7DDC">
              <w:rPr>
                <w:szCs w:val="18"/>
              </w:rPr>
              <w:t xml:space="preserve"> O </w:t>
            </w:r>
            <w:r w:rsidRPr="000D7DDC">
              <w:rPr>
                <w:szCs w:val="18"/>
                <w:rtl/>
                <w:lang w:bidi="ar-SA"/>
              </w:rPr>
              <w:t>در صفحه</w:t>
            </w:r>
            <w:r w:rsidRPr="000D7DDC">
              <w:rPr>
                <w:szCs w:val="18"/>
              </w:rPr>
              <w:t xml:space="preserve">  X-Y</w:t>
            </w:r>
          </w:p>
        </w:tc>
      </w:tr>
      <w:tr w:rsidR="00785C35" w:rsidRPr="001649AA" w14:paraId="70ECA987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2318FE5D" w14:textId="2F7F3868" w:rsidR="00785C35" w:rsidRPr="001649AA" w:rsidRDefault="00E64D4B" w:rsidP="00785C35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θ</m:t>
                </m:r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066C6" w14:textId="77777777" w:rsidR="00785C35" w:rsidRPr="000D7DDC" w:rsidRDefault="00785C35" w:rsidP="00785C35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10E30969" w14:textId="63E30FD3" w:rsidR="00785C35" w:rsidRPr="000D7DDC" w:rsidRDefault="00E64D4B" w:rsidP="00785C35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 xml:space="preserve">زاویه </w:t>
            </w:r>
            <w:r>
              <w:rPr>
                <w:rFonts w:hint="cs"/>
                <w:szCs w:val="18"/>
                <w:rtl/>
                <w:lang w:bidi="ar-SA"/>
              </w:rPr>
              <w:t>جهت</w:t>
            </w:r>
            <w:r>
              <w:rPr>
                <w:szCs w:val="18"/>
                <w:rtl/>
                <w:lang w:bidi="ar-SA"/>
              </w:rPr>
              <w:softHyphen/>
            </w:r>
            <w:r>
              <w:rPr>
                <w:rFonts w:hint="cs"/>
                <w:szCs w:val="18"/>
                <w:rtl/>
                <w:lang w:bidi="ar-SA"/>
              </w:rPr>
              <w:t>گیری</w:t>
            </w:r>
            <w:r w:rsidRPr="000D7DDC">
              <w:rPr>
                <w:szCs w:val="18"/>
                <w:rtl/>
                <w:lang w:bidi="ar-SA"/>
              </w:rPr>
              <w:t xml:space="preserve"> ربات</w:t>
            </w:r>
          </w:p>
        </w:tc>
      </w:tr>
      <w:tr w:rsidR="00E64D4B" w:rsidRPr="001649AA" w14:paraId="62DD5C70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  <w:hideMark/>
          </w:tcPr>
          <w:p w14:paraId="42309C93" w14:textId="62F5AB09" w:rsidR="00E64D4B" w:rsidRPr="001649AA" w:rsidRDefault="0045507D" w:rsidP="00E64D4B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b/>
                        <w:bCs/>
                        <w:sz w:val="16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l</m:t>
                    </m:r>
                  </m:sub>
                </m:sSub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16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38547" w14:textId="77777777" w:rsidR="00E64D4B" w:rsidRPr="000D7DDC" w:rsidRDefault="00E64D4B" w:rsidP="00E64D4B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noWrap/>
            <w:hideMark/>
          </w:tcPr>
          <w:p w14:paraId="5DF3890B" w14:textId="3421E6DA" w:rsidR="00E64D4B" w:rsidRPr="000D7DDC" w:rsidRDefault="00E64D4B" w:rsidP="00E64D4B">
            <w:pPr>
              <w:pStyle w:val="a"/>
              <w:ind w:firstLine="0"/>
              <w:jc w:val="left"/>
              <w:rPr>
                <w:szCs w:val="18"/>
              </w:rPr>
            </w:pPr>
            <w:r w:rsidRPr="000D7DDC">
              <w:rPr>
                <w:szCs w:val="18"/>
                <w:rtl/>
                <w:lang w:bidi="ar-SA"/>
              </w:rPr>
              <w:t>زاویه چرخش چرخ چپ و راست</w:t>
            </w:r>
          </w:p>
        </w:tc>
      </w:tr>
      <w:tr w:rsidR="00E64D4B" w:rsidRPr="001649AA" w14:paraId="758F73A6" w14:textId="77777777" w:rsidTr="003E7C0F">
        <w:trPr>
          <w:trHeight w:val="300"/>
        </w:trPr>
        <w:tc>
          <w:tcPr>
            <w:tcW w:w="810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14:paraId="61300EAD" w14:textId="00113D08" w:rsidR="00E64D4B" w:rsidRPr="001649AA" w:rsidRDefault="00F72256" w:rsidP="00F72256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  <w:r>
              <w:rPr>
                <w:rFonts w:cstheme="majorBidi" w:hint="cs"/>
                <w:sz w:val="16"/>
                <w:szCs w:val="18"/>
                <w:rtl/>
              </w:rPr>
              <w:t xml:space="preserve">  </w:t>
            </w:r>
            <w:r w:rsidR="00E64D4B" w:rsidRPr="003E7C0F">
              <w:rPr>
                <w:rFonts w:cstheme="majorBidi" w:hint="cs"/>
                <w:sz w:val="16"/>
                <w:szCs w:val="18"/>
                <w:rtl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16"/>
                  <w:szCs w:val="18"/>
                  <w:rtl/>
                </w:rPr>
                <m:t>φ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16"/>
                  <w:szCs w:val="18"/>
                </w:rPr>
                <w:br/>
              </m:r>
            </m:oMath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687D96" w14:textId="77777777" w:rsidR="00E64D4B" w:rsidRPr="000D7DDC" w:rsidRDefault="00E64D4B" w:rsidP="00E64D4B">
            <w:pPr>
              <w:pStyle w:val="a"/>
              <w:ind w:firstLine="0"/>
              <w:jc w:val="left"/>
              <w:rPr>
                <w:szCs w:val="18"/>
                <w:rtl/>
                <w:lang w:bidi="ar-SA"/>
              </w:rPr>
            </w:pPr>
          </w:p>
        </w:tc>
        <w:tc>
          <w:tcPr>
            <w:tcW w:w="2697" w:type="dxa"/>
            <w:gridSpan w:val="2"/>
            <w:tcBorders>
              <w:top w:val="nil"/>
              <w:left w:val="nil"/>
              <w:bottom w:val="single" w:sz="4" w:space="0" w:color="auto"/>
            </w:tcBorders>
            <w:noWrap/>
          </w:tcPr>
          <w:p w14:paraId="0BAFE276" w14:textId="064CE86B" w:rsidR="00E64D4B" w:rsidRPr="000D7DDC" w:rsidRDefault="003E7C0F" w:rsidP="00E64D4B">
            <w:pPr>
              <w:pStyle w:val="a"/>
              <w:ind w:firstLine="0"/>
              <w:jc w:val="left"/>
              <w:rPr>
                <w:szCs w:val="18"/>
              </w:rPr>
            </w:pPr>
            <w:r>
              <w:rPr>
                <w:rFonts w:hint="cs"/>
                <w:szCs w:val="18"/>
                <w:rtl/>
              </w:rPr>
              <w:t>زاویه کج</w:t>
            </w:r>
            <w:r>
              <w:rPr>
                <w:szCs w:val="18"/>
                <w:rtl/>
              </w:rPr>
              <w:softHyphen/>
            </w:r>
            <w:r>
              <w:rPr>
                <w:rFonts w:hint="cs"/>
                <w:szCs w:val="18"/>
                <w:rtl/>
              </w:rPr>
              <w:t>شدن پاندول</w:t>
            </w:r>
          </w:p>
        </w:tc>
      </w:tr>
      <w:tr w:rsidR="00E64D4B" w:rsidRPr="001649AA" w14:paraId="5918D18A" w14:textId="77777777" w:rsidTr="003E7C0F">
        <w:trPr>
          <w:gridAfter w:val="1"/>
          <w:wAfter w:w="143" w:type="dxa"/>
          <w:trHeight w:val="300"/>
        </w:trPr>
        <w:tc>
          <w:tcPr>
            <w:tcW w:w="810" w:type="dxa"/>
            <w:tcBorders>
              <w:top w:val="nil"/>
              <w:bottom w:val="nil"/>
              <w:right w:val="nil"/>
            </w:tcBorders>
            <w:noWrap/>
          </w:tcPr>
          <w:p w14:paraId="1B549CA5" w14:textId="1F171BD0" w:rsidR="00E64D4B" w:rsidRPr="001649AA" w:rsidRDefault="00E64D4B" w:rsidP="00E64D4B">
            <w:pPr>
              <w:pStyle w:val="a"/>
              <w:rPr>
                <w:rFonts w:cstheme="majorBidi"/>
                <w:b/>
                <w:bCs/>
                <w:sz w:val="16"/>
                <w:szCs w:val="18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180A2ACE" w14:textId="31D75917" w:rsidR="00E64D4B" w:rsidRPr="000D7DDC" w:rsidRDefault="00E64D4B" w:rsidP="00E64D4B">
            <w:pPr>
              <w:pStyle w:val="a"/>
              <w:ind w:firstLine="0"/>
              <w:jc w:val="left"/>
              <w:rPr>
                <w:szCs w:val="18"/>
              </w:rPr>
            </w:pPr>
          </w:p>
        </w:tc>
      </w:tr>
    </w:tbl>
    <w:p w14:paraId="3CDB9788" w14:textId="56CB688B" w:rsidR="00DF66E8" w:rsidRPr="005854ED" w:rsidRDefault="00DF66E8" w:rsidP="006A6F4F">
      <w:pPr>
        <w:pStyle w:val="a"/>
        <w:ind w:firstLine="0"/>
        <w:rPr>
          <w:sz w:val="20"/>
          <w:rtl/>
        </w:rPr>
      </w:pPr>
      <w:r w:rsidRPr="005854ED">
        <w:rPr>
          <w:rFonts w:hint="cs"/>
          <w:sz w:val="20"/>
          <w:rtl/>
        </w:rPr>
        <w:t>اگر چرخ</w:t>
      </w:r>
      <w:r w:rsidRPr="005854ED">
        <w:rPr>
          <w:sz w:val="20"/>
          <w:rtl/>
        </w:rPr>
        <w:softHyphen/>
      </w:r>
      <w:r w:rsidRPr="005854ED">
        <w:rPr>
          <w:rFonts w:hint="cs"/>
          <w:sz w:val="20"/>
          <w:rtl/>
        </w:rPr>
        <w:t>ها دارای چرخش خالص و بدون لغزش باشند</w:t>
      </w:r>
      <w:r w:rsidR="008C1203">
        <w:rPr>
          <w:rFonts w:hint="cs"/>
          <w:sz w:val="20"/>
          <w:rtl/>
        </w:rPr>
        <w:t>،</w:t>
      </w:r>
      <w:r w:rsidRPr="005854ED">
        <w:rPr>
          <w:rFonts w:hint="cs"/>
          <w:sz w:val="20"/>
          <w:rtl/>
        </w:rPr>
        <w:t xml:space="preserve"> قیود غیر</w:t>
      </w:r>
      <w:r w:rsidRPr="005854ED">
        <w:rPr>
          <w:sz w:val="20"/>
          <w:rtl/>
        </w:rPr>
        <w:softHyphen/>
      </w:r>
      <w:r w:rsidRPr="005854ED">
        <w:rPr>
          <w:rFonts w:hint="cs"/>
          <w:sz w:val="20"/>
          <w:rtl/>
        </w:rPr>
        <w:t>هولونومیک حاکم بر شاسی به صورت زیر خواهد بود.</w:t>
      </w:r>
    </w:p>
    <w:p w14:paraId="4F50FE58" w14:textId="77777777" w:rsidR="00DF66E8" w:rsidRPr="00223980" w:rsidRDefault="0045507D" w:rsidP="00DF66E8">
      <w:pPr>
        <w:pStyle w:val="a"/>
        <w:ind w:firstLin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o</m:t>
              </m:r>
            </m:sub>
          </m:sSub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o</m:t>
              </m:r>
            </m:sub>
          </m:sSub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r>
            <w:rPr>
              <w:rFonts w:ascii="Cambria Math" w:hAnsi="Cambria Math"/>
            </w:rPr>
            <m:t>=0</m:t>
          </m:r>
        </m:oMath>
      </m:oMathPara>
    </w:p>
    <w:p w14:paraId="713A49D0" w14:textId="77777777" w:rsidR="00DF66E8" w:rsidRPr="00223980" w:rsidRDefault="0045507D" w:rsidP="00DF66E8">
      <w:pPr>
        <w:pStyle w:val="a"/>
        <w:ind w:firstLine="0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o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θ</m:t>
            </m:r>
          </m:e>
        </m:acc>
        <m:r>
          <w:rPr>
            <w:rFonts w:ascii="Cambria Math" w:hAnsi="Cambria Math"/>
          </w:rPr>
          <m:t>-r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</m:e>
        </m:acc>
        <m:r>
          <w:rPr>
            <w:rFonts w:ascii="Cambria Math" w:hAnsi="Cambria Math"/>
          </w:rPr>
          <m:t>=0</m:t>
        </m:r>
      </m:oMath>
      <w:r w:rsidR="00DF66E8">
        <w:rPr>
          <w:rFonts w:hint="cs"/>
          <w:rtl/>
        </w:rPr>
        <w:t xml:space="preserve"> </w:t>
      </w:r>
    </w:p>
    <w:p w14:paraId="642E9437" w14:textId="35ED2611" w:rsidR="00DF66E8" w:rsidRPr="00223980" w:rsidRDefault="00D35FE9" w:rsidP="00D35FE9">
      <w:pPr>
        <w:pStyle w:val="a"/>
        <w:ind w:firstLine="0"/>
        <w:rPr>
          <w:rtl/>
        </w:rPr>
      </w:pPr>
      <w: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o</m:t>
            </m:r>
          </m:sub>
        </m:sSub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θ</m:t>
            </m:r>
          </m:e>
        </m:acc>
        <m:r>
          <w:rPr>
            <w:rFonts w:ascii="Cambria Math" w:hAnsi="Cambria Math"/>
          </w:rPr>
          <m:t>-r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e>
        </m:acc>
        <m:r>
          <w:rPr>
            <w:rFonts w:ascii="Cambria Math" w:hAnsi="Cambria Math"/>
          </w:rPr>
          <m:t xml:space="preserve">=0                                    </m:t>
        </m:r>
      </m:oMath>
      <w:r>
        <w:t xml:space="preserve">(1)   </w:t>
      </w:r>
    </w:p>
    <w:p w14:paraId="092ACB19" w14:textId="73CBC2A2" w:rsidR="005854ED" w:rsidRPr="005854ED" w:rsidRDefault="00DF66E8" w:rsidP="00D27BD1">
      <w:pPr>
        <w:pStyle w:val="a"/>
        <w:ind w:firstLine="0"/>
        <w:rPr>
          <w:sz w:val="20"/>
          <w:rtl/>
        </w:rPr>
      </w:pPr>
      <w:r w:rsidRPr="005854ED">
        <w:rPr>
          <w:rFonts w:hint="cs"/>
          <w:sz w:val="20"/>
          <w:rtl/>
        </w:rPr>
        <w:t xml:space="preserve">اگر </w:t>
      </w:r>
      <w:r w:rsidRPr="005854ED">
        <w:rPr>
          <w:sz w:val="20"/>
        </w:rPr>
        <w:t>q = (Xo, Yo, θ, φ, θ</w:t>
      </w:r>
      <w:r w:rsidRPr="00780307">
        <w:rPr>
          <w:sz w:val="16"/>
          <w:szCs w:val="16"/>
        </w:rPr>
        <w:t>r</w:t>
      </w:r>
      <w:r w:rsidRPr="005854ED">
        <w:rPr>
          <w:sz w:val="20"/>
        </w:rPr>
        <w:t>, θ</w:t>
      </w:r>
      <w:r w:rsidRPr="00780307">
        <w:rPr>
          <w:sz w:val="14"/>
          <w:szCs w:val="14"/>
        </w:rPr>
        <w:t>l</w:t>
      </w:r>
      <w:r w:rsidRPr="005854ED">
        <w:rPr>
          <w:sz w:val="20"/>
        </w:rPr>
        <w:t xml:space="preserve"> )</w:t>
      </w:r>
      <w:r w:rsidRPr="005854ED">
        <w:rPr>
          <w:rFonts w:hint="cs"/>
          <w:sz w:val="20"/>
          <w:rtl/>
        </w:rPr>
        <w:t xml:space="preserve"> </w:t>
      </w:r>
      <w:r w:rsidRPr="005854ED">
        <w:rPr>
          <w:sz w:val="20"/>
        </w:rPr>
        <w:t xml:space="preserve"> </w:t>
      </w:r>
      <w:r w:rsidRPr="005854ED">
        <w:rPr>
          <w:rFonts w:hint="cs"/>
          <w:sz w:val="20"/>
          <w:rtl/>
        </w:rPr>
        <w:t xml:space="preserve">را به عنوان مختصات تعمیم یافته ربات در نظر </w:t>
      </w:r>
      <w:r w:rsidR="00D27BD1">
        <w:rPr>
          <w:rFonts w:hint="cs"/>
          <w:sz w:val="20"/>
          <w:rtl/>
        </w:rPr>
        <w:t>گرفته شده</w:t>
      </w:r>
      <w:r w:rsidR="005854ED">
        <w:rPr>
          <w:rFonts w:hint="cs"/>
          <w:sz w:val="20"/>
          <w:rtl/>
        </w:rPr>
        <w:t xml:space="preserve">، </w:t>
      </w:r>
      <w:r w:rsidR="007D1840">
        <w:rPr>
          <w:rFonts w:hint="cs"/>
          <w:sz w:val="20"/>
          <w:rtl/>
        </w:rPr>
        <w:t xml:space="preserve">و </w:t>
      </w:r>
      <w:r w:rsidRPr="005854ED">
        <w:rPr>
          <w:rFonts w:hint="cs"/>
          <w:sz w:val="20"/>
          <w:rtl/>
        </w:rPr>
        <w:t>معادلات قیدی به فرم زیر بازنویسی می</w:t>
      </w:r>
      <w:r w:rsidRPr="005854ED">
        <w:rPr>
          <w:sz w:val="20"/>
          <w:rtl/>
        </w:rPr>
        <w:softHyphen/>
      </w:r>
      <w:r w:rsidRPr="005854ED">
        <w:rPr>
          <w:rFonts w:hint="cs"/>
          <w:sz w:val="20"/>
          <w:rtl/>
        </w:rPr>
        <w:t>شود.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5854ED" w14:paraId="2DC807E7" w14:textId="77777777" w:rsidTr="005854ED">
        <w:tc>
          <w:tcPr>
            <w:tcW w:w="2303" w:type="dxa"/>
          </w:tcPr>
          <w:p w14:paraId="16FC3A0E" w14:textId="1FE9EB41" w:rsidR="005854ED" w:rsidRDefault="005854ED" w:rsidP="005854ED">
            <w:pPr>
              <w:pStyle w:val="a"/>
              <w:ind w:firstLine="0"/>
              <w:rPr>
                <w:sz w:val="20"/>
                <w:rtl/>
              </w:rPr>
            </w:pPr>
            <w:r>
              <w:t>(2)</w:t>
            </w:r>
          </w:p>
        </w:tc>
        <w:tc>
          <w:tcPr>
            <w:tcW w:w="2303" w:type="dxa"/>
          </w:tcPr>
          <w:p w14:paraId="654BF377" w14:textId="40FC9E64" w:rsidR="005854ED" w:rsidRDefault="005854ED" w:rsidP="005854ED">
            <w:pPr>
              <w:pStyle w:val="a"/>
              <w:ind w:firstLine="0"/>
              <w:rPr>
                <w:sz w:val="20"/>
                <w:rtl/>
              </w:rPr>
            </w:pPr>
            <m:oMathPara>
              <m:oMath>
                <m:r>
                  <w:rPr>
                    <w:rFonts w:ascii="Cambria Math" w:hAnsi="Cambria Math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3×1</m:t>
                    </m:r>
                  </m:sub>
                </m:sSub>
              </m:oMath>
            </m:oMathPara>
          </w:p>
        </w:tc>
      </w:tr>
    </w:tbl>
    <w:p w14:paraId="1AB545F5" w14:textId="64F51E3F" w:rsidR="00DF66E8" w:rsidRDefault="00DF66E8" w:rsidP="00DF66E8">
      <w:pPr>
        <w:pStyle w:val="a"/>
        <w:ind w:firstLine="0"/>
        <w:rPr>
          <w:rtl/>
        </w:rPr>
      </w:pPr>
    </w:p>
    <w:p w14:paraId="37499388" w14:textId="77777777" w:rsidR="00CF4370" w:rsidRPr="0054210E" w:rsidRDefault="00DF66E8" w:rsidP="0054210E">
      <w:pPr>
        <w:pStyle w:val="a"/>
        <w:ind w:firstLine="0"/>
        <w:rPr>
          <w:rtl/>
        </w:rPr>
      </w:pPr>
      <w:r>
        <w:rPr>
          <w:rFonts w:hint="cs"/>
          <w:rtl/>
        </w:rPr>
        <w:t xml:space="preserve"> </w:t>
      </w:r>
      <w:r>
        <w:t xml:space="preserve">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r>
                    <w:rPr>
                      <w:rFonts w:ascii="Cambria Math" w:hAnsi="Cambria Math"/>
                    </w:rPr>
                    <m:t>d/2</m:t>
                  </m:r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r>
                    <w:rPr>
                      <w:rFonts w:ascii="Cambria Math" w:hAnsi="Cambria Math"/>
                    </w:rPr>
                    <m:t>-d/2</m:t>
                  </m:r>
                </m:e>
              </m:mr>
            </m:m>
            <m:r>
              <w:rPr>
                <w:rFonts w:ascii="Cambria Math" w:hAnsi="Cambria Math"/>
              </w:rPr>
              <m:t xml:space="preserve"> 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-r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           </m:t>
        </m:r>
      </m:oMath>
      <w:r w:rsidR="00877723">
        <w:t xml:space="preserve">     </w:t>
      </w:r>
      <w:r>
        <w:t xml:space="preserve">   (3) </w:t>
      </w:r>
      <m:oMath>
        <m:r>
          <w:rPr>
            <w:rFonts w:ascii="Cambria Math" w:hAnsi="Cambria Math"/>
          </w:rPr>
          <m:t xml:space="preserve">   </m:t>
        </m:r>
      </m:oMath>
      <w:r>
        <w:t xml:space="preserve">                       </w:t>
      </w:r>
      <w:r w:rsidR="0054210E">
        <w:t xml:space="preserve">                              </w:t>
      </w:r>
    </w:p>
    <w:tbl>
      <w:tblPr>
        <w:tblStyle w:val="TableGrid"/>
        <w:bidiVisual/>
        <w:tblW w:w="0" w:type="auto"/>
        <w:tblInd w:w="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113"/>
      </w:tblGrid>
      <w:tr w:rsidR="00CF4370" w14:paraId="73E57ED8" w14:textId="77777777" w:rsidTr="002E0335">
        <w:tc>
          <w:tcPr>
            <w:tcW w:w="349" w:type="dxa"/>
          </w:tcPr>
          <w:p w14:paraId="1CADA5D8" w14:textId="03E89A0B" w:rsidR="00CF4370" w:rsidRDefault="00D26253" w:rsidP="0054210E">
            <w:pPr>
              <w:pStyle w:val="a"/>
              <w:ind w:firstLine="0"/>
              <w:rPr>
                <w:rtl/>
                <w:lang w:val="en-GB"/>
              </w:rPr>
            </w:pPr>
            <w:r>
              <w:rPr>
                <w:rFonts w:hint="cs"/>
                <w:rtl/>
                <w:lang w:val="en-GB"/>
              </w:rPr>
              <w:t xml:space="preserve">     </w:t>
            </w:r>
          </w:p>
          <w:p w14:paraId="4CC0165A" w14:textId="258CA854" w:rsidR="00CF4370" w:rsidRDefault="00D26253" w:rsidP="00CF4370">
            <w:pPr>
              <w:pStyle w:val="a"/>
              <w:ind w:firstLine="0"/>
              <w:jc w:val="center"/>
              <w:rPr>
                <w:lang w:val="en-GB"/>
              </w:rPr>
            </w:pPr>
            <w:r>
              <w:rPr>
                <w:rFonts w:hint="cs"/>
                <w:rtl/>
                <w:lang w:val="en-GB"/>
              </w:rPr>
              <w:t xml:space="preserve">              </w:t>
            </w:r>
          </w:p>
          <w:p w14:paraId="00264E18" w14:textId="77777777" w:rsidR="00CF4370" w:rsidRPr="00CF4370" w:rsidRDefault="00CF4370" w:rsidP="00CF4370">
            <w:pPr>
              <w:pStyle w:val="a"/>
              <w:ind w:firstLine="0"/>
              <w:rPr>
                <w:lang w:val="en-GB"/>
              </w:rPr>
            </w:pPr>
            <w:r>
              <w:rPr>
                <w:lang w:val="en-GB"/>
              </w:rPr>
              <w:t>(4)</w:t>
            </w:r>
          </w:p>
        </w:tc>
        <w:tc>
          <w:tcPr>
            <w:tcW w:w="4180" w:type="dxa"/>
          </w:tcPr>
          <w:p w14:paraId="588EA890" w14:textId="77777777" w:rsidR="00CF4370" w:rsidRDefault="00CF4370" w:rsidP="00CF4370">
            <w:pPr>
              <w:pStyle w:val="a"/>
              <w:ind w:firstLine="0"/>
              <w:jc w:val="center"/>
              <w:rPr>
                <w:rtl/>
              </w:rPr>
            </w:pPr>
            <m:oMathPara>
              <m:oMath>
                <m:r>
                  <w:rPr>
                    <w:rFonts w:ascii="Cambria Math" w:hAnsi="Cambria Math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func>
                        </m:e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func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  <m:r>
                      <w:rPr>
                        <w:rFonts w:ascii="Cambria Math" w:hAnsi="Cambria Math"/>
                      </w:rPr>
                      <m:t xml:space="preserve">     </m:t>
                    </m:r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1/r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1/r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d/2r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-d/2r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6400739" w14:textId="77777777" w:rsidR="00DF66E8" w:rsidRDefault="00DF66E8" w:rsidP="0054210E">
      <w:pPr>
        <w:pStyle w:val="a"/>
        <w:ind w:firstLine="0"/>
      </w:pPr>
      <w:r>
        <w:rPr>
          <w:rFonts w:hint="cs"/>
          <w:rtl/>
        </w:rPr>
        <w:t xml:space="preserve">که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</m:oMath>
      <w:r>
        <w:rPr>
          <w:rFonts w:hint="cs"/>
          <w:rtl/>
        </w:rPr>
        <w:t xml:space="preserve"> در فضای پوچی ماتریس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</m:oMath>
      <w:r>
        <w:rPr>
          <w:rFonts w:hint="cs"/>
          <w:rtl/>
        </w:rPr>
        <w:t xml:space="preserve"> به صورت زیر ارائه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DF66E8" w14:paraId="683E070D" w14:textId="77777777" w:rsidTr="00DF66E8">
        <w:tc>
          <w:tcPr>
            <w:tcW w:w="2303" w:type="dxa"/>
          </w:tcPr>
          <w:p w14:paraId="2161FF22" w14:textId="77777777" w:rsidR="00DF66E8" w:rsidRDefault="00DF66E8" w:rsidP="00DF66E8">
            <w:pPr>
              <w:pStyle w:val="a"/>
              <w:spacing w:before="120" w:after="120"/>
              <w:ind w:firstLine="0"/>
              <w:rPr>
                <w:rtl/>
              </w:rPr>
            </w:pPr>
            <w:r>
              <w:t xml:space="preserve">(5) </w:t>
            </w:r>
          </w:p>
        </w:tc>
        <w:tc>
          <w:tcPr>
            <w:tcW w:w="2303" w:type="dxa"/>
          </w:tcPr>
          <w:p w14:paraId="478584A2" w14:textId="77777777" w:rsidR="00DF66E8" w:rsidRDefault="0045507D" w:rsidP="00DF66E8">
            <w:pPr>
              <w:pStyle w:val="a"/>
              <w:ind w:firstLine="0"/>
              <w:rPr>
                <w:rtl/>
              </w:rPr>
            </w:pPr>
            <m:oMathPara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acc>
                <m:r>
                  <w:rPr>
                    <w:rFonts w:ascii="Cambria Math" w:hAnsi="Cambria Math"/>
                  </w:rPr>
                  <m:t>=s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v</m:t>
                </m:r>
              </m:oMath>
            </m:oMathPara>
          </w:p>
        </w:tc>
      </w:tr>
      <w:tr w:rsidR="00DF66E8" w14:paraId="612FE627" w14:textId="77777777" w:rsidTr="00DF66E8">
        <w:tc>
          <w:tcPr>
            <w:tcW w:w="2303" w:type="dxa"/>
          </w:tcPr>
          <w:p w14:paraId="2EA17383" w14:textId="77777777" w:rsidR="00DF66E8" w:rsidRDefault="00DF66E8" w:rsidP="00DF66E8">
            <w:pPr>
              <w:pStyle w:val="a"/>
              <w:spacing w:before="120" w:after="120"/>
              <w:ind w:firstLine="0"/>
              <w:rPr>
                <w:rtl/>
              </w:rPr>
            </w:pPr>
            <w:r>
              <w:t xml:space="preserve">(6) </w:t>
            </w:r>
          </w:p>
        </w:tc>
        <w:tc>
          <w:tcPr>
            <w:tcW w:w="2303" w:type="dxa"/>
          </w:tcPr>
          <w:p w14:paraId="02D930C0" w14:textId="77777777" w:rsidR="00DF66E8" w:rsidRDefault="00DF66E8" w:rsidP="00DF66E8">
            <w:pPr>
              <w:pStyle w:val="a"/>
              <w:ind w:firstLine="0"/>
              <w:rPr>
                <w:rFonts w:ascii="Times New Roman" w:hAnsi="Times New Roman"/>
                <w:rtl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v=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φ</m:t>
                              </m:r>
                            </m:e>
                          </m:acc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acc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</m:oMath>
            </m:oMathPara>
          </w:p>
        </w:tc>
      </w:tr>
    </w:tbl>
    <w:p w14:paraId="059D4D0D" w14:textId="24B71187" w:rsidR="00EE2B27" w:rsidRDefault="00DF66E8" w:rsidP="00D02AAD">
      <w:pPr>
        <w:pStyle w:val="a"/>
        <w:spacing w:before="120" w:after="120"/>
        <w:ind w:firstLine="0"/>
        <w:rPr>
          <w:rtl/>
        </w:rPr>
      </w:pPr>
      <w:r>
        <w:t xml:space="preserve"> </w:t>
      </w:r>
      <w:r>
        <w:rPr>
          <w:rFonts w:hint="cs"/>
          <w:rtl/>
        </w:rPr>
        <w:t xml:space="preserve">که در آن </w:t>
      </w:r>
      <w:r>
        <w:t xml:space="preserve">v </w:t>
      </w:r>
      <w:r>
        <w:rPr>
          <w:rFonts w:hint="cs"/>
          <w:rtl/>
        </w:rPr>
        <w:t xml:space="preserve"> سرعت </w:t>
      </w:r>
      <w:r w:rsidR="00D26253">
        <w:rPr>
          <w:rFonts w:hint="cs"/>
          <w:rtl/>
        </w:rPr>
        <w:t>ر</w:t>
      </w:r>
      <w:r>
        <w:rPr>
          <w:rFonts w:hint="cs"/>
          <w:rtl/>
        </w:rPr>
        <w:t>بات می</w:t>
      </w:r>
      <w:r>
        <w:rPr>
          <w:rtl/>
        </w:rPr>
        <w:softHyphen/>
      </w:r>
      <w:r>
        <w:rPr>
          <w:rFonts w:hint="cs"/>
          <w:rtl/>
        </w:rPr>
        <w:t xml:space="preserve">باشد که عمود بر محور چرخ ها در نقطه </w:t>
      </w:r>
      <w:r>
        <w:t>o</w:t>
      </w:r>
      <w:r>
        <w:rPr>
          <w:rFonts w:hint="cs"/>
          <w:rtl/>
        </w:rPr>
        <w:t xml:space="preserve">  است. </w:t>
      </w:r>
      <w:r w:rsidR="00D26253">
        <w:rPr>
          <w:rFonts w:hint="cs"/>
          <w:rtl/>
        </w:rPr>
        <w:t xml:space="preserve">رابطه (7)، </w:t>
      </w:r>
      <w:r>
        <w:rPr>
          <w:rFonts w:hint="cs"/>
          <w:rtl/>
        </w:rPr>
        <w:t>مجموع انرژی جنبشی انتقالی و دورانی چرخ</w:t>
      </w:r>
      <w:r>
        <w:rPr>
          <w:rtl/>
        </w:rPr>
        <w:softHyphen/>
      </w:r>
      <w:r>
        <w:rPr>
          <w:rFonts w:hint="cs"/>
          <w:rtl/>
        </w:rPr>
        <w:t>های ربات</w:t>
      </w:r>
      <w:r w:rsidR="00D02AAD">
        <w:rPr>
          <w:rFonts w:hint="cs"/>
          <w:rtl/>
        </w:rPr>
        <w:t xml:space="preserve"> است.</w:t>
      </w:r>
    </w:p>
    <w:p w14:paraId="7EA19EE5" w14:textId="77777777" w:rsidR="00EE2B27" w:rsidRPr="00EE2B27" w:rsidRDefault="0045507D" w:rsidP="00EE2B27">
      <w:pPr>
        <w:pStyle w:val="a"/>
        <w:spacing w:before="120" w:after="120"/>
        <w:ind w:firstLine="0"/>
        <w:rPr>
          <w:i/>
          <w:rtl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l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r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r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w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l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wd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</m:oMath>
      </m:oMathPara>
    </w:p>
    <w:p w14:paraId="1959B9B8" w14:textId="77777777" w:rsidR="00DF66E8" w:rsidRDefault="00DF66E8" w:rsidP="00EE2B27">
      <w:pPr>
        <w:pStyle w:val="a"/>
        <w:spacing w:before="120" w:after="120"/>
        <w:ind w:firstLine="0"/>
        <w:rPr>
          <w:rtl/>
        </w:rPr>
      </w:pPr>
      <w:r>
        <w:t xml:space="preserve"> </w:t>
      </w:r>
      <w:r w:rsidR="00EE2B27">
        <w:t xml:space="preserve">(7)  </w:t>
      </w:r>
    </w:p>
    <w:p w14:paraId="22368B82" w14:textId="48F76E45" w:rsidR="00DF66E8" w:rsidRDefault="00DF66E8" w:rsidP="00DF66E8">
      <w:pPr>
        <w:pStyle w:val="a"/>
        <w:ind w:firstLine="0"/>
        <w:rPr>
          <w:rtl/>
        </w:rPr>
      </w:pPr>
      <w:r>
        <w:rPr>
          <w:rFonts w:hint="cs"/>
          <w:rtl/>
        </w:rPr>
        <w:t xml:space="preserve">و انرژی جنبشی انتقالی </w:t>
      </w:r>
      <w:r w:rsidR="00D02AAD">
        <w:rPr>
          <w:rFonts w:hint="cs"/>
          <w:rtl/>
        </w:rPr>
        <w:t xml:space="preserve">(8) </w:t>
      </w:r>
      <w:r>
        <w:rPr>
          <w:rFonts w:hint="cs"/>
          <w:rtl/>
        </w:rPr>
        <w:t>و دورانی بدنه واسطه</w:t>
      </w:r>
      <w:r w:rsidR="00046141">
        <w:rPr>
          <w:rFonts w:hint="cs"/>
          <w:rtl/>
        </w:rPr>
        <w:t xml:space="preserve"> </w:t>
      </w:r>
      <w:r w:rsidR="00D02AAD">
        <w:rPr>
          <w:rFonts w:hint="cs"/>
          <w:rtl/>
        </w:rPr>
        <w:t>(9) است.</w:t>
      </w:r>
    </w:p>
    <w:tbl>
      <w:tblPr>
        <w:tblStyle w:val="TableGrid"/>
        <w:bidiVisual/>
        <w:tblW w:w="0" w:type="auto"/>
        <w:tblInd w:w="-200" w:type="dxa"/>
        <w:tblLook w:val="04A0" w:firstRow="1" w:lastRow="0" w:firstColumn="1" w:lastColumn="0" w:noHBand="0" w:noVBand="1"/>
      </w:tblPr>
      <w:tblGrid>
        <w:gridCol w:w="471"/>
        <w:gridCol w:w="2052"/>
        <w:gridCol w:w="2293"/>
      </w:tblGrid>
      <w:tr w:rsidR="00DF66E8" w14:paraId="5562B258" w14:textId="77777777" w:rsidTr="009954E2"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2AE87" w14:textId="77777777" w:rsidR="00DF66E8" w:rsidRDefault="00DF66E8" w:rsidP="00DF66E8">
            <w:pPr>
              <w:pStyle w:val="a"/>
              <w:ind w:firstLine="0"/>
              <w:rPr>
                <w:rtl/>
              </w:rPr>
            </w:pPr>
          </w:p>
          <w:p w14:paraId="133E42A5" w14:textId="77777777" w:rsidR="00DF66E8" w:rsidRPr="0054210E" w:rsidRDefault="006370E8" w:rsidP="006370E8">
            <w:pPr>
              <w:pStyle w:val="a"/>
              <w:ind w:firstLine="0"/>
              <w:rPr>
                <w:lang w:val="en-GB"/>
              </w:rPr>
            </w:pPr>
            <w:r>
              <w:rPr>
                <w:lang w:val="en-GB"/>
              </w:rPr>
              <w:t>(8)</w:t>
            </w:r>
            <w:r w:rsidRPr="0054210E">
              <w:rPr>
                <w:lang w:val="en-GB"/>
              </w:rPr>
              <w:t xml:space="preserve"> </w:t>
            </w:r>
          </w:p>
        </w:tc>
        <w:tc>
          <w:tcPr>
            <w:tcW w:w="4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F6000" w14:textId="77777777" w:rsidR="00DF66E8" w:rsidRPr="00877723" w:rsidRDefault="0045507D" w:rsidP="00DF66E8">
            <w:pPr>
              <w:pStyle w:val="a"/>
              <w:ind w:firstLine="0"/>
              <w:rPr>
                <w:i/>
                <w:rtl/>
                <w:lang w:val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l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</m:func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l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r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sub>
                        </m:sSub>
                      </m:e>
                    </m:d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l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func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DF66E8" w14:paraId="18B08087" w14:textId="77777777" w:rsidTr="009954E2"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0CBB6" w14:textId="77777777" w:rsidR="00DF66E8" w:rsidRPr="006370E8" w:rsidRDefault="00DF66E8" w:rsidP="00DF66E8">
            <w:pPr>
              <w:pStyle w:val="a"/>
              <w:spacing w:before="120" w:after="120"/>
              <w:ind w:firstLine="0"/>
              <w:rPr>
                <w:rtl/>
                <w:lang w:val="en-GB"/>
              </w:rPr>
            </w:pPr>
            <w:r>
              <w:t xml:space="preserve">   (9)</w:t>
            </w:r>
            <w:r w:rsidR="006370E8">
              <w:t xml:space="preserve"> </w:t>
            </w:r>
            <w:r w:rsidR="006370E8">
              <w:rPr>
                <w:rFonts w:hint="cs"/>
                <w:rtl/>
              </w:rPr>
              <w:t xml:space="preserve">   </w:t>
            </w:r>
            <w:r w:rsidR="006370E8">
              <w:rPr>
                <w:lang w:val="en-GB"/>
              </w:rPr>
              <w:t xml:space="preserve">     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14:paraId="0A73D49F" w14:textId="77777777" w:rsidR="00DF66E8" w:rsidRDefault="0045507D" w:rsidP="00DF66E8">
            <w:pPr>
              <w:pStyle w:val="a"/>
              <w:spacing w:before="120" w:after="120"/>
              <w:ind w:firstLine="0"/>
              <w:rPr>
                <w:rtl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r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463F6753" w14:textId="07CFDC18" w:rsidR="00DF66E8" w:rsidRDefault="00DF66E8" w:rsidP="006A6F4F">
      <w:pPr>
        <w:pStyle w:val="a"/>
        <w:ind w:firstLine="0"/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 xml:space="preserve">در اینجا ممان اینرسی </w:t>
      </w:r>
      <w:r>
        <w:rPr>
          <w:noProof/>
          <w:lang w:eastAsia="en-US"/>
        </w:rPr>
        <w:t>I</w:t>
      </w:r>
      <w:r>
        <w:rPr>
          <w:noProof/>
          <w:vertAlign w:val="subscript"/>
          <w:lang w:eastAsia="en-US"/>
        </w:rPr>
        <w:t>z</w:t>
      </w:r>
      <w:r>
        <w:rPr>
          <w:rFonts w:hint="cs"/>
          <w:noProof/>
          <w:rtl/>
          <w:lang w:eastAsia="en-US"/>
        </w:rPr>
        <w:t xml:space="preserve"> به موقعیت پاندول (</w:t>
      </w:r>
      <w:r>
        <w:rPr>
          <w:rFonts w:cstheme="majorBidi"/>
          <w:noProof/>
          <w:lang w:eastAsia="en-US"/>
        </w:rPr>
        <w:t>φ</w:t>
      </w:r>
      <w:r>
        <w:rPr>
          <w:rFonts w:hint="cs"/>
          <w:noProof/>
          <w:rtl/>
          <w:lang w:eastAsia="en-US"/>
        </w:rPr>
        <w:t xml:space="preserve">) وابسته است. اما برای زوایای کوچک پاندول از تغییرات آن صرفنظر شده و ثابت در نظر </w:t>
      </w:r>
      <w:r w:rsidR="00D02AAD">
        <w:rPr>
          <w:rFonts w:hint="cs"/>
          <w:noProof/>
          <w:rtl/>
          <w:lang w:eastAsia="en-US"/>
        </w:rPr>
        <w:t>گرفته شده است</w:t>
      </w:r>
      <w:r w:rsidR="00D02AAD">
        <w:rPr>
          <w:rStyle w:val="CommentReference"/>
          <w:rFonts w:ascii="Calibri" w:eastAsia="MS Mincho" w:hAnsi="Calibri" w:cs="Arial" w:hint="cs"/>
          <w:rtl/>
          <w:lang w:bidi="ar-SA"/>
        </w:rPr>
        <w:t>.</w:t>
      </w:r>
      <w:r>
        <w:rPr>
          <w:rFonts w:hint="cs"/>
          <w:noProof/>
          <w:rtl/>
          <w:lang w:eastAsia="en-US"/>
        </w:rPr>
        <w:t xml:space="preserve"> این مسأله توسط پاخک و</w:t>
      </w:r>
      <w:r w:rsidR="00046141">
        <w:rPr>
          <w:rFonts w:hint="cs"/>
          <w:noProof/>
          <w:rtl/>
          <w:lang w:eastAsia="en-US"/>
        </w:rPr>
        <w:t xml:space="preserve"> </w:t>
      </w:r>
      <w:r>
        <w:rPr>
          <w:rFonts w:hint="cs"/>
          <w:noProof/>
          <w:rtl/>
          <w:lang w:eastAsia="en-US"/>
        </w:rPr>
        <w:t>همکاران</w:t>
      </w:r>
      <w:r w:rsidR="00046141">
        <w:rPr>
          <w:rFonts w:hint="cs"/>
          <w:noProof/>
          <w:rtl/>
          <w:lang w:eastAsia="en-US"/>
        </w:rPr>
        <w:t xml:space="preserve"> </w:t>
      </w:r>
      <w:r>
        <w:rPr>
          <w:rFonts w:hint="cs"/>
          <w:noProof/>
          <w:rtl/>
          <w:lang w:eastAsia="en-US"/>
        </w:rPr>
        <w:t>[</w:t>
      </w:r>
      <w:r>
        <w:rPr>
          <w:noProof/>
          <w:lang w:eastAsia="en-US"/>
        </w:rPr>
        <w:t>18</w:t>
      </w:r>
      <w:r>
        <w:rPr>
          <w:rFonts w:hint="cs"/>
          <w:noProof/>
          <w:rtl/>
          <w:lang w:eastAsia="en-US"/>
        </w:rPr>
        <w:t xml:space="preserve">] مورد بررسی قرار گرفته و ممان اینرسی در دستگاه متحرک بدست </w:t>
      </w:r>
      <w:r w:rsidR="002B77E7">
        <w:rPr>
          <w:rFonts w:hint="cs"/>
          <w:noProof/>
          <w:rtl/>
          <w:lang w:eastAsia="en-US"/>
        </w:rPr>
        <w:t>می آید</w:t>
      </w:r>
      <w:r>
        <w:rPr>
          <w:rFonts w:hint="cs"/>
          <w:noProof/>
          <w:rtl/>
          <w:lang w:eastAsia="en-US"/>
        </w:rPr>
        <w:t>.</w:t>
      </w:r>
      <w:r w:rsidR="00BA7B91">
        <w:rPr>
          <w:rFonts w:hint="cs"/>
          <w:noProof/>
          <w:rtl/>
          <w:lang w:eastAsia="en-US"/>
        </w:rPr>
        <w:t xml:space="preserve"> </w:t>
      </w:r>
      <w:r w:rsidR="002B77E7">
        <w:rPr>
          <w:rFonts w:hint="cs"/>
          <w:noProof/>
          <w:rtl/>
          <w:lang w:eastAsia="en-US"/>
        </w:rPr>
        <w:t xml:space="preserve">چرا که </w:t>
      </w:r>
      <w:r>
        <w:rPr>
          <w:rFonts w:hint="cs"/>
          <w:noProof/>
          <w:rtl/>
          <w:lang w:eastAsia="en-US"/>
        </w:rPr>
        <w:t>تغییر در زاویه پاندول سبب جابجا شدن مرکز جرم ربات شده و موجب تغییرات ممان اینرسی می</w:t>
      </w:r>
      <w:r>
        <w:rPr>
          <w:noProof/>
          <w:rtl/>
          <w:lang w:eastAsia="en-US"/>
        </w:rPr>
        <w:softHyphen/>
      </w:r>
      <w:r>
        <w:rPr>
          <w:rFonts w:hint="cs"/>
          <w:noProof/>
          <w:rtl/>
          <w:lang w:eastAsia="en-US"/>
        </w:rPr>
        <w:t xml:space="preserve">شود. </w:t>
      </w:r>
      <w:r w:rsidR="00D02AAD">
        <w:rPr>
          <w:rFonts w:hint="cs"/>
          <w:noProof/>
          <w:rtl/>
          <w:lang w:eastAsia="en-US"/>
        </w:rPr>
        <w:t>رابطه (</w:t>
      </w:r>
      <w:r w:rsidR="00D27BD1">
        <w:rPr>
          <w:noProof/>
          <w:lang w:eastAsia="en-US"/>
        </w:rPr>
        <w:t>10</w:t>
      </w:r>
      <w:r w:rsidR="00D02AAD">
        <w:rPr>
          <w:rFonts w:hint="cs"/>
          <w:noProof/>
          <w:rtl/>
          <w:lang w:eastAsia="en-US"/>
        </w:rPr>
        <w:t>)</w:t>
      </w:r>
      <w:r w:rsidR="0025137E">
        <w:rPr>
          <w:rFonts w:hint="cs"/>
          <w:noProof/>
          <w:rtl/>
          <w:lang w:eastAsia="en-US"/>
        </w:rPr>
        <w:t xml:space="preserve"> </w:t>
      </w:r>
      <w:r>
        <w:rPr>
          <w:rFonts w:hint="cs"/>
          <w:noProof/>
          <w:rtl/>
          <w:lang w:eastAsia="en-US"/>
        </w:rPr>
        <w:t>انرژی</w:t>
      </w:r>
      <w:r w:rsidR="00D02AAD">
        <w:rPr>
          <w:rFonts w:hint="cs"/>
          <w:noProof/>
          <w:rtl/>
          <w:lang w:eastAsia="en-US"/>
        </w:rPr>
        <w:t xml:space="preserve"> پتانسیل گرانشی </w:t>
      </w:r>
      <w:r w:rsidR="008C1203">
        <w:rPr>
          <w:rFonts w:hint="cs"/>
          <w:noProof/>
          <w:rtl/>
          <w:lang w:eastAsia="en-US"/>
        </w:rPr>
        <w:t>را نشان می</w:t>
      </w:r>
      <w:r w:rsidR="008C1203">
        <w:rPr>
          <w:noProof/>
          <w:rtl/>
          <w:lang w:eastAsia="en-US"/>
        </w:rPr>
        <w:softHyphen/>
      </w:r>
      <w:r w:rsidR="008C1203">
        <w:rPr>
          <w:rFonts w:hint="cs"/>
          <w:noProof/>
          <w:rtl/>
          <w:lang w:eastAsia="en-US"/>
        </w:rPr>
        <w:t>دهد</w:t>
      </w:r>
      <w:r w:rsidR="00D02AAD">
        <w:rPr>
          <w:rFonts w:hint="cs"/>
          <w:noProof/>
          <w:rtl/>
          <w:lang w:eastAsia="en-US"/>
        </w:rPr>
        <w:t>.</w:t>
      </w:r>
      <w:r>
        <w:rPr>
          <w:rFonts w:hint="cs"/>
          <w:noProof/>
          <w:rtl/>
          <w:lang w:eastAsia="en-US"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9208EE" w14:paraId="5AC338BB" w14:textId="77777777" w:rsidTr="009954E2">
        <w:tc>
          <w:tcPr>
            <w:tcW w:w="2303" w:type="dxa"/>
          </w:tcPr>
          <w:p w14:paraId="096BC268" w14:textId="77777777" w:rsidR="009208EE" w:rsidRPr="009208EE" w:rsidRDefault="009208EE" w:rsidP="009208EE">
            <w:pPr>
              <w:pStyle w:val="a"/>
              <w:ind w:firstLine="0"/>
              <w:rPr>
                <w:noProof/>
                <w:lang w:val="en-GB" w:eastAsia="en-US"/>
              </w:rPr>
            </w:pPr>
            <w:r>
              <w:t>(10)</w:t>
            </w:r>
            <w:r>
              <w:rPr>
                <w:rFonts w:hint="cs"/>
                <w:noProof/>
                <w:rtl/>
                <w:lang w:eastAsia="en-US"/>
              </w:rPr>
              <w:t xml:space="preserve"> </w:t>
            </w:r>
            <w:r>
              <w:rPr>
                <w:noProof/>
                <w:lang w:val="en-GB" w:eastAsia="en-US"/>
              </w:rPr>
              <w:t xml:space="preserve">      </w:t>
            </w:r>
          </w:p>
        </w:tc>
        <w:tc>
          <w:tcPr>
            <w:tcW w:w="2303" w:type="dxa"/>
          </w:tcPr>
          <w:p w14:paraId="060DCECD" w14:textId="77777777" w:rsidR="009208EE" w:rsidRDefault="009208EE" w:rsidP="00DF66E8">
            <w:pPr>
              <w:pStyle w:val="a"/>
              <w:ind w:firstLine="0"/>
              <w:rPr>
                <w:noProof/>
                <w:rtl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p=Mgl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func>
              </m:oMath>
            </m:oMathPara>
          </w:p>
        </w:tc>
      </w:tr>
    </w:tbl>
    <w:p w14:paraId="0E6448DC" w14:textId="77777777" w:rsidR="009954E2" w:rsidRPr="009954E2" w:rsidRDefault="00DF66E8" w:rsidP="009954E2">
      <w:pPr>
        <w:pStyle w:val="a"/>
        <w:ind w:firstLine="0"/>
      </w:pPr>
      <w:r>
        <w:rPr>
          <w:rFonts w:hint="cs"/>
          <w:rtl/>
        </w:rPr>
        <w:t xml:space="preserve">تابع لاگرانژین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9954E2" w14:paraId="19DE70B3" w14:textId="77777777" w:rsidTr="009954E2">
        <w:tc>
          <w:tcPr>
            <w:tcW w:w="2303" w:type="dxa"/>
          </w:tcPr>
          <w:p w14:paraId="384BDB1E" w14:textId="77777777" w:rsidR="009954E2" w:rsidRDefault="009954E2" w:rsidP="00DF66E8">
            <w:pPr>
              <w:pStyle w:val="a"/>
              <w:ind w:firstLine="0"/>
              <w:rPr>
                <w:rtl/>
              </w:rPr>
            </w:pPr>
            <w:r>
              <w:t>(11)</w:t>
            </w:r>
          </w:p>
        </w:tc>
        <w:tc>
          <w:tcPr>
            <w:tcW w:w="2303" w:type="dxa"/>
          </w:tcPr>
          <w:p w14:paraId="5121D468" w14:textId="77777777" w:rsidR="009954E2" w:rsidRDefault="009954E2" w:rsidP="00DF66E8">
            <w:pPr>
              <w:pStyle w:val="a"/>
              <w:ind w:firstLine="0"/>
              <w:rPr>
                <w:rtl/>
              </w:rPr>
            </w:pPr>
            <m:oMathPara>
              <m:oMath>
                <m:r>
                  <w:rPr>
                    <w:rFonts w:ascii="Cambria Math" w:hAnsi="Cambria Math"/>
                  </w:rPr>
                  <m:t>L=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w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r</m:t>
                    </m:r>
                  </m:sup>
                </m:sSubSup>
                <m:r>
                  <w:rPr>
                    <w:rFonts w:ascii="Cambria Math" w:hAnsi="Cambria Math"/>
                  </w:rPr>
                  <m:t>-P</m:t>
                </m:r>
              </m:oMath>
            </m:oMathPara>
          </w:p>
        </w:tc>
      </w:tr>
    </w:tbl>
    <w:p w14:paraId="0596517B" w14:textId="7136662C" w:rsidR="000A1140" w:rsidRDefault="00DF66E8" w:rsidP="006A6F4F">
      <w:pPr>
        <w:pStyle w:val="a"/>
        <w:ind w:firstLine="0"/>
        <w:rPr>
          <w:rtl/>
        </w:rPr>
      </w:pPr>
      <w:r>
        <w:rPr>
          <w:rFonts w:hint="cs"/>
          <w:rtl/>
        </w:rPr>
        <w:t>با استفاده از معادله اویلر-لاگر</w:t>
      </w:r>
      <w:r w:rsidR="00116AF6">
        <w:rPr>
          <w:rFonts w:hint="cs"/>
          <w:rtl/>
        </w:rPr>
        <w:t>ا</w:t>
      </w:r>
      <w:r>
        <w:rPr>
          <w:rFonts w:hint="cs"/>
          <w:rtl/>
        </w:rPr>
        <w:t xml:space="preserve">نژ، معادله دینامیکی سیستم به </w:t>
      </w:r>
      <w:r w:rsidR="008C1203">
        <w:rPr>
          <w:rFonts w:hint="cs"/>
          <w:rtl/>
        </w:rPr>
        <w:t xml:space="preserve">شکل </w:t>
      </w:r>
      <w:r>
        <w:rPr>
          <w:rFonts w:hint="cs"/>
          <w:rtl/>
        </w:rPr>
        <w:t xml:space="preserve">زیر </w:t>
      </w:r>
      <w:r w:rsidR="002B77E7">
        <w:rPr>
          <w:rFonts w:hint="cs"/>
          <w:rtl/>
        </w:rPr>
        <w:t>بدست می</w:t>
      </w:r>
      <w:r w:rsidR="002B77E7">
        <w:rPr>
          <w:rtl/>
        </w:rPr>
        <w:softHyphen/>
      </w:r>
      <w:r w:rsidR="002B77E7">
        <w:rPr>
          <w:rFonts w:hint="cs"/>
          <w:rtl/>
        </w:rPr>
        <w:t>آید</w:t>
      </w:r>
      <w:r>
        <w:rPr>
          <w:rFonts w:hint="cs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4"/>
        <w:gridCol w:w="3112"/>
      </w:tblGrid>
      <w:tr w:rsidR="000A1140" w14:paraId="6854DD30" w14:textId="77777777" w:rsidTr="00EE2B27">
        <w:tc>
          <w:tcPr>
            <w:tcW w:w="1494" w:type="dxa"/>
            <w:vAlign w:val="bottom"/>
          </w:tcPr>
          <w:p w14:paraId="72C095FA" w14:textId="77777777" w:rsidR="000A1140" w:rsidRDefault="000A1140" w:rsidP="000A1140">
            <w:pPr>
              <w:pStyle w:val="a"/>
              <w:ind w:firstLine="0"/>
              <w:rPr>
                <w:rtl/>
              </w:rPr>
            </w:pPr>
            <w:r>
              <w:t xml:space="preserve">  (12)</w:t>
            </w:r>
            <w:r>
              <w:rPr>
                <w:rFonts w:hint="cs"/>
                <w:rtl/>
              </w:rPr>
              <w:t xml:space="preserve">  </w:t>
            </w:r>
          </w:p>
        </w:tc>
        <w:tc>
          <w:tcPr>
            <w:tcW w:w="3112" w:type="dxa"/>
          </w:tcPr>
          <w:p w14:paraId="61467DCC" w14:textId="77777777" w:rsidR="000A1140" w:rsidRDefault="0045507D" w:rsidP="00DF66E8">
            <w:pPr>
              <w:pStyle w:val="a"/>
              <w:ind w:firstLine="0"/>
              <w:rPr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∂L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</m:acc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∂L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∂q</m:t>
                    </m:r>
                  </m:den>
                </m:f>
                <m:r>
                  <w:rPr>
                    <w:rFonts w:ascii="Cambria Math" w:hAnsi="Cambria Math"/>
                  </w:rPr>
                  <m:t>=E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d>
                <m:r>
                  <w:rPr>
                    <w:rFonts w:ascii="Cambria Math" w:hAnsi="Cambria Math"/>
                  </w:rPr>
                  <m:t>T+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d>
                <m:r>
                  <w:rPr>
                    <w:rFonts w:ascii="Cambria Math" w:hAnsi="Cambria Math"/>
                  </w:rPr>
                  <m:t>λ</m:t>
                </m:r>
              </m:oMath>
            </m:oMathPara>
          </w:p>
        </w:tc>
      </w:tr>
    </w:tbl>
    <w:p w14:paraId="1AB671BA" w14:textId="42B1235F" w:rsidR="004F39B9" w:rsidRDefault="00DF66E8" w:rsidP="00D27BD1">
      <w:pPr>
        <w:pStyle w:val="a"/>
        <w:ind w:firstLine="0"/>
        <w:rPr>
          <w:rtl/>
        </w:rPr>
      </w:pPr>
      <w:r>
        <w:rPr>
          <w:rFonts w:hint="cs"/>
          <w:rtl/>
        </w:rPr>
        <w:lastRenderedPageBreak/>
        <w:t xml:space="preserve">در اینجا </w:t>
      </w:r>
      <w:r>
        <w:t>T</w:t>
      </w:r>
      <w:r>
        <w:rPr>
          <w:rFonts w:hint="cs"/>
          <w:rtl/>
        </w:rPr>
        <w:t xml:space="preserve"> بردار گشتاور ورودی موتور و </w:t>
      </w:r>
      <w:r>
        <w:rPr>
          <w:rFonts w:ascii="Cambria Math" w:hAnsi="Cambria Math" w:cs="Cambria Math" w:hint="cs"/>
          <w:rtl/>
        </w:rPr>
        <w:t>𝜆</w:t>
      </w:r>
      <w:r>
        <w:rPr>
          <w:rFonts w:hint="cs"/>
          <w:rtl/>
        </w:rPr>
        <w:t xml:space="preserve"> بردار ضرایب لاگرانژ است. با </w:t>
      </w:r>
      <w:r w:rsidR="00116AF6">
        <w:rPr>
          <w:rFonts w:hint="cs"/>
          <w:rtl/>
        </w:rPr>
        <w:t xml:space="preserve">مرتب کردن </w:t>
      </w:r>
      <w:r>
        <w:rPr>
          <w:rFonts w:hint="cs"/>
          <w:rtl/>
        </w:rPr>
        <w:t>متغیرهای م</w:t>
      </w:r>
      <w:r w:rsidR="00D27BD1">
        <w:rPr>
          <w:rFonts w:hint="cs"/>
          <w:rtl/>
        </w:rPr>
        <w:t>رتبه اول و دوم، سیستم به فرم زیر بدست  می</w:t>
      </w:r>
      <w:r w:rsidR="00D27BD1">
        <w:rPr>
          <w:rtl/>
        </w:rPr>
        <w:softHyphen/>
      </w:r>
      <w:r w:rsidR="00D27BD1">
        <w:rPr>
          <w:rFonts w:hint="cs"/>
          <w:rtl/>
        </w:rPr>
        <w:t>آید.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679"/>
      </w:tblGrid>
      <w:tr w:rsidR="004F39B9" w14:paraId="284078AD" w14:textId="77777777" w:rsidTr="00EE2B27">
        <w:tc>
          <w:tcPr>
            <w:tcW w:w="927" w:type="dxa"/>
          </w:tcPr>
          <w:p w14:paraId="6435A6A3" w14:textId="77777777" w:rsidR="004F39B9" w:rsidRDefault="00F609D4" w:rsidP="000A1140">
            <w:pPr>
              <w:pStyle w:val="a"/>
              <w:ind w:firstLine="0"/>
              <w:rPr>
                <w:rtl/>
              </w:rPr>
            </w:pPr>
            <w:r>
              <w:t>(13)</w:t>
            </w:r>
          </w:p>
        </w:tc>
        <w:tc>
          <w:tcPr>
            <w:tcW w:w="3679" w:type="dxa"/>
          </w:tcPr>
          <w:p w14:paraId="7946B2A6" w14:textId="77777777" w:rsidR="004F39B9" w:rsidRDefault="004F39B9" w:rsidP="000A1140">
            <w:pPr>
              <w:pStyle w:val="a"/>
              <w:ind w:firstLine="0"/>
              <w:rPr>
                <w:rtl/>
              </w:rPr>
            </w:pPr>
            <m:oMathPara>
              <m:oMath>
                <m:r>
                  <w:rPr>
                    <w:rFonts w:ascii="Cambria Math" w:hAnsi="Cambria Math"/>
                    <w:vertAlign w:val="subscript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q</m:t>
                    </m:r>
                  </m:e>
                </m:d>
                <m:acc>
                  <m:accPr>
                    <m:chr m:val="̈"/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q</m:t>
                    </m:r>
                  </m:e>
                </m:acc>
                <m:r>
                  <w:rPr>
                    <w:rFonts w:ascii="Cambria Math" w:hAnsi="Cambria Math"/>
                    <w:vertAlign w:val="subscript"/>
                  </w:rPr>
                  <m:t>+V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q,</m:t>
                    </m:r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vertAlign w:val="subscript"/>
                          </w:rPr>
                          <m:t>q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  <w:vertAlign w:val="subscript"/>
                  </w:rPr>
                  <m:t>=E</m:t>
                </m:r>
                <m:d>
                  <m:dPr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q</m:t>
                    </m:r>
                  </m:e>
                </m:d>
                <m:r>
                  <w:rPr>
                    <w:rFonts w:ascii="Cambria Math" w:hAnsi="Cambria Math"/>
                    <w:vertAlign w:val="subscript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vertAlign w:val="subscript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  <w:vertAlign w:val="subscript"/>
                  </w:rPr>
                  <m:t>(q)λ</m:t>
                </m:r>
              </m:oMath>
            </m:oMathPara>
          </w:p>
        </w:tc>
      </w:tr>
    </w:tbl>
    <w:p w14:paraId="4C624DC1" w14:textId="77777777" w:rsidR="00DF66E8" w:rsidRDefault="00DF66E8" w:rsidP="000A1140">
      <w:pPr>
        <w:pStyle w:val="a"/>
        <w:ind w:firstLine="0"/>
        <w:rPr>
          <w:rtl/>
        </w:rPr>
      </w:pPr>
    </w:p>
    <w:p w14:paraId="724DB4D6" w14:textId="77777777" w:rsidR="00DF66E8" w:rsidRPr="00537D73" w:rsidRDefault="00DF66E8" w:rsidP="004F39B9">
      <w:pPr>
        <w:pStyle w:val="a"/>
        <w:ind w:firstLine="0"/>
      </w:pPr>
      <w:r>
        <w:t xml:space="preserve">                                      </w:t>
      </w:r>
    </w:p>
    <w:p w14:paraId="2A1F59C6" w14:textId="77777777" w:rsidR="00DF66E8" w:rsidRDefault="00DF66E8" w:rsidP="00DF66E8">
      <w:pPr>
        <w:pStyle w:val="a"/>
        <w:ind w:firstLine="0"/>
        <w:rPr>
          <w:vertAlign w:val="subscript"/>
        </w:rPr>
      </w:pPr>
    </w:p>
    <w:p w14:paraId="0FC3C74A" w14:textId="77777777" w:rsidR="00906224" w:rsidRPr="00906224" w:rsidRDefault="00DF66E8" w:rsidP="00906224">
      <w:pPr>
        <w:pStyle w:val="a"/>
        <w:ind w:firstLine="0"/>
        <w:rPr>
          <w:vertAlign w:val="subscript"/>
          <w:rtl/>
        </w:rPr>
      </w:pPr>
      <m:oMathPara>
        <m:oMath>
          <m:r>
            <w:rPr>
              <w:rFonts w:ascii="Cambria Math" w:hAnsi="Cambria Math"/>
              <w:vertAlign w:val="subscript"/>
            </w:rPr>
            <m:t>M</m:t>
          </m:r>
          <m:d>
            <m:dPr>
              <m:ctrlPr>
                <w:rPr>
                  <w:rFonts w:ascii="Cambria Math" w:hAnsi="Cambria Math"/>
                  <w:i/>
                  <w:vertAlign w:val="subscript"/>
                </w:rPr>
              </m:ctrlPr>
            </m:dPr>
            <m:e>
              <m:r>
                <w:rPr>
                  <w:rFonts w:ascii="Cambria Math" w:hAnsi="Cambria Math"/>
                  <w:vertAlign w:val="subscript"/>
                </w:rPr>
                <m:t>q</m:t>
              </m:r>
            </m:e>
          </m:d>
          <m:r>
            <w:rPr>
              <w:rFonts w:ascii="Cambria Math" w:hAnsi="Cambria Math"/>
              <w:vertAlign w:val="subscrip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vertAlign w:val="subscript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33</m:t>
                              </m:r>
                            </m:sub>
                          </m:sSub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</m:m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 xml:space="preserve">    </m:t>
                          </m:r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 xml:space="preserve">     </m:t>
                          </m:r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</m:m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 xml:space="preserve">   </m:t>
                          </m:r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vertAlign w:val="subscript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mr>
                    </m:m>
                    <m:r>
                      <w:rPr>
                        <w:rFonts w:ascii="Cambria Math" w:hAnsi="Cambria Math"/>
                        <w:vertAlign w:val="subscript"/>
                      </w:rPr>
                      <m:t xml:space="preserve">   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44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45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46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54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55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56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64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65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66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  <m:r>
            <w:rPr>
              <w:rFonts w:ascii="Cambria Math" w:hAnsi="Cambria Math"/>
              <w:vertAlign w:val="subscript"/>
            </w:rPr>
            <m:t xml:space="preserve">   V</m:t>
          </m:r>
          <m:d>
            <m:dPr>
              <m:ctrlPr>
                <w:rPr>
                  <w:rFonts w:ascii="Cambria Math" w:hAnsi="Cambria Math"/>
                  <w:i/>
                  <w:vertAlign w:val="subscript"/>
                </w:rPr>
              </m:ctrlPr>
            </m:dPr>
            <m:e>
              <m:r>
                <w:rPr>
                  <w:rFonts w:ascii="Cambria Math" w:hAnsi="Cambria Math"/>
                  <w:vertAlign w:val="subscript"/>
                </w:rPr>
                <m:t>q,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accPr>
                <m:e>
                  <m:r>
                    <w:rPr>
                      <w:rFonts w:ascii="Cambria Math" w:hAnsi="Cambria Math"/>
                      <w:vertAlign w:val="subscript"/>
                    </w:rPr>
                    <m:t>q</m:t>
                  </m:r>
                </m:e>
              </m:acc>
            </m:e>
          </m:d>
          <m:r>
            <w:rPr>
              <w:rFonts w:ascii="Cambria Math" w:hAnsi="Cambria Math"/>
              <w:vertAlign w:val="subscript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vertAlign w:val="subscript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0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31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41</m:t>
                              </m:r>
                            </m:sub>
                          </m:sSub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51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vertAlign w:val="subscript"/>
                                      </w:rPr>
                                      <m:t>61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</m:oMathPara>
    </w:p>
    <w:p w14:paraId="64C12ADC" w14:textId="77777777" w:rsidR="00906224" w:rsidRPr="00906224" w:rsidRDefault="00906224" w:rsidP="00906224">
      <w:pPr>
        <w:pStyle w:val="a"/>
        <w:ind w:firstLine="0"/>
        <w:rPr>
          <w:vertAlign w:val="subscript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2634"/>
        <w:gridCol w:w="1187"/>
      </w:tblGrid>
      <w:tr w:rsidR="00AD3641" w:rsidRPr="00906224" w14:paraId="796035B5" w14:textId="77777777" w:rsidTr="002E0335">
        <w:tc>
          <w:tcPr>
            <w:tcW w:w="785" w:type="dxa"/>
            <w:vAlign w:val="bottom"/>
          </w:tcPr>
          <w:p w14:paraId="619636FA" w14:textId="77777777" w:rsidR="00AD3641" w:rsidRPr="00AD3641" w:rsidRDefault="00AD3641" w:rsidP="00DF66E8">
            <w:pPr>
              <w:pStyle w:val="a"/>
              <w:ind w:firstLine="0"/>
              <w:rPr>
                <w:rFonts w:ascii="Times New Roman" w:hAnsi="Times New Roman"/>
                <w:vertAlign w:val="subscript"/>
                <w:rtl/>
              </w:rPr>
            </w:pPr>
            <w:r>
              <w:t>(14)</w:t>
            </w:r>
          </w:p>
        </w:tc>
        <w:tc>
          <w:tcPr>
            <w:tcW w:w="2634" w:type="dxa"/>
          </w:tcPr>
          <w:p w14:paraId="5AC7F4BA" w14:textId="77777777" w:rsidR="00AD3641" w:rsidRPr="00AD3641" w:rsidRDefault="0045507D" w:rsidP="00DF66E8">
            <w:pPr>
              <w:pStyle w:val="a"/>
              <w:ind w:firstLine="0"/>
              <w:rPr>
                <w:vertAlign w:val="subscript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E(q)</m:t>
                    </m:r>
                  </m:e>
                  <m:sup>
                    <m:r>
                      <w:rPr>
                        <w:rFonts w:ascii="Cambria Math" w:hAnsi="Cambria Math"/>
                        <w:vertAlign w:val="subscript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  <w:vertAlign w:val="subscript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</m:mr>
                    </m:m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 xml:space="preserve">  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 xml:space="preserve">  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187" w:type="dxa"/>
          </w:tcPr>
          <w:p w14:paraId="44047097" w14:textId="77777777" w:rsidR="00AD3641" w:rsidRDefault="00AD3641" w:rsidP="00DF66E8">
            <w:pPr>
              <w:pStyle w:val="a"/>
              <w:ind w:firstLine="0"/>
              <w:rPr>
                <w:vertAlign w:val="subscript"/>
                <w:rtl/>
              </w:rPr>
            </w:pPr>
            <m:oMathPara>
              <m:oMath>
                <m:r>
                  <w:rPr>
                    <w:rFonts w:ascii="Cambria Math" w:hAnsi="Cambria Math"/>
                    <w:vertAlign w:val="subscript"/>
                  </w:rPr>
                  <m:t>T=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vertAlign w:val="subscript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vertAlign w:val="subscript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r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vertAlign w:val="subscript"/>
                                </w:rPr>
                                <m:t>l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</w:tc>
      </w:tr>
    </w:tbl>
    <w:p w14:paraId="7AF94D52" w14:textId="77777777" w:rsidR="00F609D4" w:rsidRPr="00906224" w:rsidRDefault="00DF66E8" w:rsidP="00906224">
      <w:pPr>
        <w:pStyle w:val="a"/>
        <w:ind w:firstLine="0"/>
        <w:rPr>
          <w:vertAlign w:val="subscript"/>
          <w:rtl/>
        </w:rPr>
      </w:pPr>
      <w:r>
        <w:rPr>
          <w:vertAlign w:val="subscript"/>
        </w:rPr>
        <w:t xml:space="preserve">                      </w:t>
      </w:r>
      <w:r w:rsidR="00906224">
        <w:rPr>
          <w:vertAlign w:val="subscript"/>
        </w:rPr>
        <w:t xml:space="preserve">                           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3962"/>
      </w:tblGrid>
      <w:tr w:rsidR="00F609D4" w14:paraId="7A4F2231" w14:textId="77777777" w:rsidTr="00E327DA">
        <w:tc>
          <w:tcPr>
            <w:tcW w:w="644" w:type="dxa"/>
            <w:vAlign w:val="bottom"/>
          </w:tcPr>
          <w:p w14:paraId="49184AA2" w14:textId="77777777" w:rsidR="00F609D4" w:rsidRDefault="007F00D0" w:rsidP="00DF66E8">
            <w:pPr>
              <w:pStyle w:val="a"/>
              <w:ind w:firstLine="0"/>
              <w:rPr>
                <w:rtl/>
              </w:rPr>
            </w:pPr>
            <w:r>
              <w:t>(15)</w:t>
            </w:r>
          </w:p>
        </w:tc>
        <w:tc>
          <w:tcPr>
            <w:tcW w:w="3962" w:type="dxa"/>
          </w:tcPr>
          <w:p w14:paraId="43F40ED4" w14:textId="77777777" w:rsidR="002F28AB" w:rsidRDefault="002F28AB" w:rsidP="002F28AB">
            <w:pPr>
              <w:pStyle w:val="a"/>
              <w:ind w:firstLine="0"/>
              <w:rPr>
                <w:rtl/>
              </w:rPr>
            </w:pPr>
          </w:p>
          <w:p w14:paraId="04E9BD07" w14:textId="77777777" w:rsidR="002F28AB" w:rsidRPr="00460AE9" w:rsidRDefault="0045507D" w:rsidP="002F28AB">
            <w:pPr>
              <w:pStyle w:val="a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33</m:t>
                    </m:r>
                  </m:sub>
                </m:sSub>
                <m:r>
                  <w:rPr>
                    <w:rFonts w:ascii="Cambria Math" w:hAnsi="Cambria Math"/>
                  </w:rPr>
                  <m:t>=m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φ+2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wd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  <w:p w14:paraId="16055923" w14:textId="77777777" w:rsidR="002F28AB" w:rsidRPr="00460AE9" w:rsidRDefault="0045507D" w:rsidP="002F28AB">
            <w:pPr>
              <w:pStyle w:val="a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44</m:t>
                    </m:r>
                  </m:sub>
                </m:sSub>
                <m:r>
                  <w:rPr>
                    <w:rFonts w:ascii="Cambria Math" w:hAnsi="Cambria Math"/>
                  </w:rPr>
                  <m:t>=M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663951E7" w14:textId="77777777" w:rsidR="002F28AB" w:rsidRPr="00460AE9" w:rsidRDefault="0045507D" w:rsidP="002F28AB">
            <w:pPr>
              <w:pStyle w:val="a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45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54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46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64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Mrl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func>
              </m:oMath>
            </m:oMathPara>
          </w:p>
          <w:p w14:paraId="400801FB" w14:textId="77777777" w:rsidR="002F28AB" w:rsidRPr="00246038" w:rsidRDefault="0045507D" w:rsidP="002F28AB">
            <w:pPr>
              <w:pStyle w:val="a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55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66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w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w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14:paraId="0E40C5B7" w14:textId="77777777" w:rsidR="002F28AB" w:rsidRPr="00246038" w:rsidRDefault="0045507D" w:rsidP="002F28AB">
            <w:pPr>
              <w:pStyle w:val="a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56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65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14:paraId="65EDB48D" w14:textId="77777777" w:rsidR="002F28AB" w:rsidRPr="00246038" w:rsidRDefault="0045507D" w:rsidP="002F28AB">
            <w:pPr>
              <w:pStyle w:val="a"/>
              <w:ind w:firstLine="0"/>
              <w:rPr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31</m:t>
                    </m:r>
                  </m:sub>
                </m:sSub>
                <m:r>
                  <w:rPr>
                    <w:rFonts w:ascii="Cambria Math" w:hAnsi="Cambria Math"/>
                  </w:rPr>
                  <m:t>=M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</m:acc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acc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2φ</m:t>
                    </m:r>
                  </m:e>
                </m:func>
              </m:oMath>
            </m:oMathPara>
          </w:p>
          <w:p w14:paraId="6B347277" w14:textId="77777777" w:rsidR="002F28AB" w:rsidRPr="00246038" w:rsidRDefault="0045507D" w:rsidP="002F28AB">
            <w:pPr>
              <w:pStyle w:val="a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41</m:t>
                    </m:r>
                  </m:sub>
                </m:sSub>
                <m:r>
                  <w:rPr>
                    <w:rFonts w:ascii="Cambria Math" w:hAnsi="Cambria Math"/>
                  </w:rPr>
                  <m:t>=-Ml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l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</w:rPr>
                  <m:t>+g)</m:t>
                </m:r>
              </m:oMath>
            </m:oMathPara>
          </w:p>
          <w:p w14:paraId="561838FD" w14:textId="77777777" w:rsidR="00F609D4" w:rsidRDefault="0045507D" w:rsidP="002F28AB">
            <w:pPr>
              <w:pStyle w:val="a"/>
              <w:ind w:firstLine="0"/>
              <w:rPr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61</m:t>
                    </m:r>
                  </m:sub>
                </m:sSub>
                <m:r>
                  <w:rPr>
                    <w:rFonts w:ascii="Cambria Math" w:hAnsi="Cambria Math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Ml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func>
              </m:oMath>
            </m:oMathPara>
          </w:p>
        </w:tc>
      </w:tr>
    </w:tbl>
    <w:p w14:paraId="48DF9B4D" w14:textId="6FA65B64" w:rsidR="00DF66E8" w:rsidRDefault="00DF66E8" w:rsidP="00D27BD1">
      <w:pPr>
        <w:pStyle w:val="a"/>
        <w:ind w:firstLine="0"/>
      </w:pPr>
      <w:r>
        <w:rPr>
          <w:rFonts w:hint="cs"/>
          <w:rtl/>
        </w:rPr>
        <w:t>با مشتق گیری از دو طرف معادله (</w:t>
      </w:r>
      <w:r w:rsidR="00D27BD1">
        <w:t>5</w:t>
      </w:r>
      <w:r>
        <w:rPr>
          <w:rFonts w:hint="cs"/>
          <w:rtl/>
        </w:rPr>
        <w:t>) نسبت به زمان</w:t>
      </w:r>
      <w:r>
        <w:t xml:space="preserve"> </w:t>
      </w:r>
      <w:r>
        <w:rPr>
          <w:rFonts w:hint="cs"/>
          <w:rtl/>
        </w:rPr>
        <w:t xml:space="preserve"> و جایگذاری در معادله (</w:t>
      </w:r>
      <w:r w:rsidR="00D27BD1">
        <w:t>13</w:t>
      </w:r>
      <w:r>
        <w:rPr>
          <w:rFonts w:hint="cs"/>
          <w:rtl/>
        </w:rPr>
        <w:t xml:space="preserve">) </w:t>
      </w:r>
      <w:r w:rsidR="00D27BD1">
        <w:rPr>
          <w:rFonts w:hint="cs"/>
          <w:rtl/>
        </w:rPr>
        <w:t>بدست می</w:t>
      </w:r>
      <w:r w:rsidR="00D27BD1">
        <w:rPr>
          <w:rtl/>
        </w:rPr>
        <w:softHyphen/>
      </w:r>
      <w:r w:rsidR="00D27BD1">
        <w:rPr>
          <w:rFonts w:hint="cs"/>
          <w:rtl/>
        </w:rPr>
        <w:t>آید.</w:t>
      </w:r>
      <w:r>
        <w:t xml:space="preserve">       </w:t>
      </w:r>
    </w:p>
    <w:p w14:paraId="4555A939" w14:textId="77777777" w:rsidR="00DF66E8" w:rsidRPr="007F00D0" w:rsidRDefault="00DF66E8" w:rsidP="007F00D0">
      <w:pPr>
        <w:pStyle w:val="a"/>
        <w:ind w:firstLine="0"/>
        <w:rPr>
          <w:i/>
          <w:rtl/>
        </w:rPr>
      </w:pPr>
      <w:r>
        <w:t xml:space="preserve">                 (16)</w:t>
      </w:r>
      <w:r w:rsidR="007F00D0">
        <w:t xml:space="preserve"> </w:t>
      </w:r>
      <w:r>
        <w:t xml:space="preserve"> </w:t>
      </w:r>
      <w:r>
        <w:rPr>
          <w:rFonts w:hint="cs"/>
          <w:rtl/>
        </w:rPr>
        <w:t xml:space="preserve"> </w:t>
      </w:r>
      <m:oMath>
        <m:r>
          <w:rPr>
            <w:rFonts w:ascii="Cambria Math" w:hAnsi="Cambria Math"/>
          </w:rPr>
          <m:t xml:space="preserve">M  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</m:t>
            </m:r>
          </m:e>
        </m:acc>
        <m:r>
          <w:rPr>
            <w:rFonts w:ascii="Cambria Math" w:hAnsi="Cambria Math"/>
          </w:rPr>
          <m:t>v+Ms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  <m:r>
          <w:rPr>
            <w:rFonts w:ascii="Cambria Math" w:hAnsi="Cambria Math"/>
          </w:rPr>
          <m:t>+V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q,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q</m:t>
                </m:r>
              </m:e>
            </m:acc>
          </m:e>
        </m:d>
        <m:r>
          <w:rPr>
            <w:rFonts w:ascii="Cambria Math" w:hAnsi="Cambria Math"/>
          </w:rPr>
          <m:t>=E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  <m:r>
          <w:rPr>
            <w:rFonts w:ascii="Cambria Math" w:hAnsi="Cambria Math"/>
          </w:rPr>
          <m:t>T+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(q)λ   </m:t>
        </m:r>
      </m:oMath>
    </w:p>
    <w:p w14:paraId="0249B7CB" w14:textId="1D1C07B4" w:rsidR="00DF66E8" w:rsidRDefault="00D27BD1" w:rsidP="006A6F4F">
      <w:pPr>
        <w:pStyle w:val="a"/>
        <w:ind w:firstLine="0"/>
        <w:rPr>
          <w:rtl/>
        </w:rPr>
      </w:pPr>
      <w:r>
        <w:rPr>
          <w:rFonts w:hint="cs"/>
          <w:rtl/>
        </w:rPr>
        <w:t>که</w:t>
      </w:r>
      <w:r w:rsidR="00DF66E8">
        <w:rPr>
          <w:rFonts w:hint="cs"/>
          <w:rtl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</m:oMath>
      <w:r w:rsidR="00DF66E8">
        <w:t xml:space="preserve"> </w:t>
      </w:r>
      <w:r w:rsidR="00DF66E8">
        <w:rPr>
          <w:rFonts w:hint="cs"/>
          <w:rtl/>
        </w:rPr>
        <w:t xml:space="preserve">  از سمت چپ به طرفین معادله (</w:t>
      </w:r>
      <w:r w:rsidR="00C62273">
        <w:t>16</w:t>
      </w:r>
      <w:r w:rsidR="00DF66E8">
        <w:rPr>
          <w:rFonts w:hint="cs"/>
          <w:rtl/>
        </w:rPr>
        <w:t xml:space="preserve">) ضرب </w:t>
      </w:r>
      <w:r>
        <w:rPr>
          <w:rFonts w:hint="cs"/>
          <w:rtl/>
        </w:rPr>
        <w:t>شده است، و</w:t>
      </w:r>
      <w:r w:rsidR="00DF66E8">
        <w:rPr>
          <w:rFonts w:hint="cs"/>
          <w:rtl/>
        </w:rPr>
        <w:t xml:space="preserve"> </w:t>
      </w:r>
      <w:r>
        <w:rPr>
          <w:rFonts w:hint="cs"/>
          <w:rtl/>
        </w:rPr>
        <w:t xml:space="preserve">منجر به حذف ضرایب لاگرانژ </w:t>
      </w:r>
      <w:r w:rsidR="008C429A">
        <w:rPr>
          <w:rFonts w:hint="cs"/>
          <w:rtl/>
        </w:rPr>
        <w:t>می</w:t>
      </w:r>
      <w:r w:rsidR="008C429A">
        <w:rPr>
          <w:rtl/>
        </w:rPr>
        <w:softHyphen/>
      </w:r>
      <w:r w:rsidR="008C429A">
        <w:rPr>
          <w:rFonts w:hint="cs"/>
          <w:rtl/>
        </w:rPr>
        <w:t>شود</w:t>
      </w:r>
      <w:r>
        <w:rPr>
          <w:rFonts w:hint="cs"/>
          <w:rtl/>
        </w:rPr>
        <w:t>.</w:t>
      </w:r>
    </w:p>
    <w:tbl>
      <w:tblPr>
        <w:tblStyle w:val="TableGrid"/>
        <w:bidiVisual/>
        <w:tblW w:w="0" w:type="auto"/>
        <w:tblInd w:w="-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303"/>
      </w:tblGrid>
      <w:tr w:rsidR="00301129" w14:paraId="27D16249" w14:textId="77777777" w:rsidTr="00E327DA">
        <w:tc>
          <w:tcPr>
            <w:tcW w:w="2366" w:type="dxa"/>
          </w:tcPr>
          <w:p w14:paraId="611C902E" w14:textId="77777777" w:rsidR="00301129" w:rsidRPr="00F8530F" w:rsidRDefault="00F8530F" w:rsidP="00DF66E8">
            <w:pPr>
              <w:pStyle w:val="a"/>
              <w:ind w:firstLine="0"/>
            </w:pPr>
            <w:r>
              <w:t>(17)</w:t>
            </w:r>
          </w:p>
        </w:tc>
        <w:tc>
          <w:tcPr>
            <w:tcW w:w="2303" w:type="dxa"/>
          </w:tcPr>
          <w:p w14:paraId="1FD41FB7" w14:textId="77777777" w:rsidR="00301129" w:rsidRDefault="0045507D" w:rsidP="00DF66E8">
            <w:pPr>
              <w:pStyle w:val="a"/>
              <w:ind w:firstLine="0"/>
              <w:rPr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3×1</m:t>
                    </m:r>
                  </m:sub>
                </m:sSub>
              </m:oMath>
            </m:oMathPara>
          </w:p>
        </w:tc>
      </w:tr>
      <w:tr w:rsidR="00F8530F" w14:paraId="20D3C090" w14:textId="77777777" w:rsidTr="00E327DA">
        <w:tc>
          <w:tcPr>
            <w:tcW w:w="2366" w:type="dxa"/>
          </w:tcPr>
          <w:p w14:paraId="26B443D7" w14:textId="77777777" w:rsidR="00F8530F" w:rsidRDefault="00F8530F" w:rsidP="00DF66E8">
            <w:pPr>
              <w:pStyle w:val="a"/>
              <w:ind w:firstLine="0"/>
              <w:rPr>
                <w:rtl/>
              </w:rPr>
            </w:pPr>
            <w:r>
              <w:t>(18)</w:t>
            </w:r>
          </w:p>
        </w:tc>
        <w:tc>
          <w:tcPr>
            <w:tcW w:w="2303" w:type="dxa"/>
          </w:tcPr>
          <w:p w14:paraId="6C9B6738" w14:textId="77777777" w:rsidR="00F8530F" w:rsidRPr="00F8530F" w:rsidRDefault="0045507D" w:rsidP="00DF66E8">
            <w:pPr>
              <w:pStyle w:val="a"/>
              <w:ind w:firstLine="0"/>
              <w:rPr>
                <w:i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M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3×3</m:t>
                    </m:r>
                  </m:sub>
                </m:sSub>
              </m:oMath>
            </m:oMathPara>
          </w:p>
        </w:tc>
      </w:tr>
    </w:tbl>
    <w:p w14:paraId="768F1978" w14:textId="77777777" w:rsidR="00F8530F" w:rsidRDefault="00DF66E8" w:rsidP="00F8530F">
      <w:pPr>
        <w:pStyle w:val="a"/>
        <w:ind w:firstLine="0"/>
      </w:pPr>
      <w:r>
        <w:t xml:space="preserve">                                                  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9"/>
        <w:gridCol w:w="2687"/>
      </w:tblGrid>
      <w:tr w:rsidR="00F8530F" w14:paraId="52EBE237" w14:textId="77777777" w:rsidTr="00E327DA">
        <w:tc>
          <w:tcPr>
            <w:tcW w:w="1919" w:type="dxa"/>
          </w:tcPr>
          <w:p w14:paraId="6AD10388" w14:textId="77777777" w:rsidR="00F8530F" w:rsidRDefault="00F8530F" w:rsidP="00F8530F">
            <w:pPr>
              <w:pStyle w:val="a"/>
              <w:ind w:firstLine="0"/>
              <w:rPr>
                <w:rtl/>
              </w:rPr>
            </w:pPr>
            <w:r>
              <w:t>(19)</w:t>
            </w:r>
          </w:p>
        </w:tc>
        <w:tc>
          <w:tcPr>
            <w:tcW w:w="2687" w:type="dxa"/>
          </w:tcPr>
          <w:p w14:paraId="6F816AD2" w14:textId="77777777" w:rsidR="00F8530F" w:rsidRDefault="0045507D" w:rsidP="00F8530F">
            <w:pPr>
              <w:pStyle w:val="a"/>
              <w:ind w:firstLine="0"/>
              <w:rPr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Ms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q,</m:t>
                    </m:r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d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</w:tc>
      </w:tr>
    </w:tbl>
    <w:p w14:paraId="3E522F6C" w14:textId="218AFACD" w:rsidR="00DF66E8" w:rsidRDefault="00DF66E8" w:rsidP="00C62273">
      <w:pPr>
        <w:pStyle w:val="a"/>
        <w:ind w:firstLine="0"/>
        <w:rPr>
          <w:rtl/>
        </w:rPr>
      </w:pPr>
      <w:r>
        <w:rPr>
          <w:rFonts w:hint="cs"/>
          <w:rtl/>
        </w:rPr>
        <w:t xml:space="preserve">با ساده سازی معادله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3395"/>
      </w:tblGrid>
      <w:tr w:rsidR="002E0335" w14:paraId="43403E4A" w14:textId="77777777" w:rsidTr="00E327DA">
        <w:tc>
          <w:tcPr>
            <w:tcW w:w="1211" w:type="dxa"/>
          </w:tcPr>
          <w:p w14:paraId="71F21B19" w14:textId="77777777" w:rsidR="002E0335" w:rsidRPr="00E327DA" w:rsidRDefault="002E0335" w:rsidP="002E0335">
            <w:pPr>
              <w:pStyle w:val="a"/>
              <w:ind w:firstLine="0"/>
              <w:rPr>
                <w:rtl/>
              </w:rPr>
            </w:pPr>
            <w:r>
              <w:t xml:space="preserve">(20) </w:t>
            </w:r>
          </w:p>
        </w:tc>
        <w:tc>
          <w:tcPr>
            <w:tcW w:w="3395" w:type="dxa"/>
          </w:tcPr>
          <w:p w14:paraId="70067841" w14:textId="77777777" w:rsidR="002E0335" w:rsidRDefault="0045507D" w:rsidP="00DF66E8">
            <w:pPr>
              <w:pStyle w:val="a"/>
              <w:ind w:firstLine="0"/>
              <w:rPr>
                <w:rtl/>
              </w:rPr>
            </w:pPr>
            <m:oMathPara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 xml:space="preserve"> v</m:t>
                    </m:r>
                  </m:e>
                </m:acc>
                <m:r>
                  <w:rPr>
                    <w:rFonts w:ascii="Cambria Math" w:hAnsi="Cambria Math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q,</m:t>
                    </m:r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w:rPr>
                    <w:rFonts w:ascii="Cambria Math" w:hAnsi="Cambria Math"/>
                  </w:rPr>
                  <m:t>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d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</w:tc>
      </w:tr>
    </w:tbl>
    <w:p w14:paraId="12A26D49" w14:textId="77777777" w:rsidR="00DF66E8" w:rsidRDefault="00DF66E8" w:rsidP="002E0335">
      <w:pPr>
        <w:pStyle w:val="a"/>
        <w:ind w:firstLine="0"/>
        <w:rPr>
          <w:rtl/>
        </w:rPr>
      </w:pPr>
      <w:r>
        <w:rPr>
          <w:rFonts w:hint="cs"/>
          <w:rtl/>
        </w:rPr>
        <w:t>که در آن</w:t>
      </w:r>
      <w:r>
        <w:t xml:space="preserve">  </w:t>
      </w:r>
      <w:r>
        <w:rPr>
          <w:rFonts w:hint="cs"/>
          <w:rtl/>
        </w:rPr>
        <w:t xml:space="preserve">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Ms</m:t>
        </m:r>
      </m:oMath>
      <w:r>
        <w:t xml:space="preserve"> </w:t>
      </w:r>
      <w:r>
        <w:rPr>
          <w:rFonts w:hint="cs"/>
          <w:rtl/>
        </w:rPr>
        <w:t xml:space="preserve"> است.</w:t>
      </w:r>
    </w:p>
    <w:p w14:paraId="7C47392C" w14:textId="0E2D5AF9" w:rsidR="00E327DA" w:rsidRDefault="00D02AAD" w:rsidP="007D1840">
      <w:pPr>
        <w:pStyle w:val="a"/>
        <w:ind w:firstLine="0"/>
        <w:rPr>
          <w:rtl/>
        </w:rPr>
      </w:pPr>
      <w:r>
        <w:rPr>
          <w:rFonts w:hint="cs"/>
          <w:rtl/>
        </w:rPr>
        <w:t>در نهایت</w:t>
      </w:r>
      <w:r w:rsidR="00DF66E8">
        <w:rPr>
          <w:rFonts w:hint="cs"/>
          <w:rtl/>
        </w:rPr>
        <w:t xml:space="preserve"> معادلات دی</w:t>
      </w:r>
      <w:r w:rsidR="007D1840">
        <w:rPr>
          <w:rFonts w:hint="cs"/>
          <w:rtl/>
        </w:rPr>
        <w:t>نامیکی را به فرم زیر بازنویسی می</w:t>
      </w:r>
      <w:r w:rsidR="007D1840">
        <w:rPr>
          <w:rtl/>
        </w:rPr>
        <w:softHyphen/>
      </w:r>
      <w:r w:rsidR="007D1840">
        <w:rPr>
          <w:rFonts w:hint="cs"/>
          <w:rtl/>
        </w:rPr>
        <w:t>شود.</w:t>
      </w:r>
    </w:p>
    <w:p w14:paraId="53693AE7" w14:textId="77777777" w:rsidR="00DF66E8" w:rsidRDefault="00DF66E8" w:rsidP="00DF66E8">
      <w:pPr>
        <w:pStyle w:val="a"/>
        <w:ind w:firstLine="0"/>
        <w:jc w:val="right"/>
        <w:rPr>
          <w:rtl/>
        </w:rPr>
      </w:pPr>
    </w:p>
    <w:p w14:paraId="07059BBE" w14:textId="77777777" w:rsidR="00DF66E8" w:rsidRDefault="0045507D" w:rsidP="00DF66E8">
      <w:pPr>
        <w:pStyle w:val="a"/>
        <w:ind w:firstLine="0"/>
        <w:jc w:val="right"/>
        <w:rPr>
          <w:szCs w:val="18"/>
        </w:rPr>
      </w:pPr>
      <m:oMath>
        <m:acc>
          <m:accPr>
            <m:chr m:val="̈"/>
            <m:ctrlPr>
              <w:rPr>
                <w:rFonts w:ascii="Cambria Math" w:hAnsi="Cambria Math"/>
                <w:szCs w:val="18"/>
              </w:rPr>
            </m:ctrlPr>
          </m:accPr>
          <m:e>
            <m:r>
              <w:rPr>
                <w:rFonts w:ascii="Cambria Math" w:hAnsi="Cambria Math"/>
                <w:szCs w:val="18"/>
              </w:rPr>
              <m:t xml:space="preserve"> φ</m:t>
            </m:r>
          </m:e>
        </m:acc>
        <m:r>
          <m:rPr>
            <m:sty m:val="p"/>
          </m:rPr>
          <w:rPr>
            <w:rFonts w:ascii="Cambria Math" w:hAnsi="Cambria Math"/>
            <w:szCs w:val="18"/>
          </w:rPr>
          <m:t>=</m:t>
        </m:r>
        <m:f>
          <m:fPr>
            <m:ctrlPr>
              <w:rPr>
                <w:rFonts w:ascii="Cambria Math" w:hAnsi="Cambria Math"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-Ml</m:t>
            </m:r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18"/>
                          </w:rPr>
                          <m:t>θ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18"/>
                  </w:rPr>
                  <m:t>l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  <w:szCs w:val="18"/>
                  </w:rPr>
                  <m:t>+g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Cs w:val="18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1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  <w:szCs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18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Cs w:val="18"/>
                      </w:rPr>
                      <m:t>w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  <w:szCs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1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18"/>
                      </w:rPr>
                      <m:t>w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1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func>
              </m:e>
            </m:d>
          </m:num>
          <m:den>
            <m:r>
              <w:rPr>
                <w:rFonts w:ascii="Cambria Math" w:hAnsi="Cambria Math"/>
                <w:szCs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d>
          </m:den>
        </m:f>
        <m:r>
          <m:rPr>
            <m:sty m:val="p"/>
          </m:rPr>
          <w:rPr>
            <w:rFonts w:ascii="Cambria Math" w:hAnsi="Cambria Math"/>
            <w:szCs w:val="18"/>
          </w:rPr>
          <m:t xml:space="preserve">+   </m:t>
        </m:r>
        <m:f>
          <m:fPr>
            <m:ctrlPr>
              <w:rPr>
                <w:rFonts w:ascii="Cambria Math" w:hAnsi="Cambria Math"/>
                <w:szCs w:val="18"/>
              </w:rPr>
            </m:ctrlPr>
          </m:fPr>
          <m:num>
            <m:eqArr>
              <m:eqArrPr>
                <m:ctrlPr>
                  <w:rPr>
                    <w:rFonts w:ascii="Cambria Math" w:hAnsi="Cambria Math"/>
                    <w:i/>
                    <w:szCs w:val="18"/>
                  </w:rPr>
                </m:ctrlPr>
              </m:eqArrPr>
              <m:e>
                <m:r>
                  <w:rPr>
                    <w:rFonts w:ascii="Cambria Math" w:hAnsi="Cambria Math"/>
                    <w:szCs w:val="18"/>
                  </w:rPr>
                  <m:t xml:space="preserve"> 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18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18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1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18"/>
                          </w:rPr>
                          <m:t>φ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func>
              </m:e>
            </m:eqArr>
          </m:num>
          <m:den>
            <m:r>
              <w:rPr>
                <w:rFonts w:ascii="Cambria Math" w:hAnsi="Cambria Math"/>
                <w:szCs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d>
          </m:den>
        </m:f>
        <m:r>
          <w:rPr>
            <w:rFonts w:ascii="Cambria Math" w:hAnsi="Cambria Math"/>
            <w:szCs w:val="18"/>
          </w:rPr>
          <m:t>+</m:t>
        </m:r>
        <m:f>
          <m:fPr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M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Cs w:val="18"/>
              </w:rPr>
              <m:t>+2</m:t>
            </m:r>
            <m:sSub>
              <m:sSubPr>
                <m:ctrlPr>
                  <w:rPr>
                    <w:rFonts w:ascii="Cambria Math" w:hAnsi="Cambria Math"/>
                    <w:i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Cs w:val="1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18"/>
                  </w:rPr>
                  <m:t>w</m:t>
                </m:r>
              </m:sub>
            </m:sSub>
            <m:r>
              <w:rPr>
                <w:rFonts w:ascii="Cambria Math" w:hAnsi="Cambria Math"/>
                <w:szCs w:val="18"/>
              </w:rPr>
              <m:t>+2</m:t>
            </m:r>
            <m:sSub>
              <m:sSubPr>
                <m:ctrlPr>
                  <w:rPr>
                    <w:rFonts w:ascii="Cambria Math" w:hAnsi="Cambria Math"/>
                    <w:i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Cs w:val="1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18"/>
                  </w:rPr>
                  <m:t>w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Cs w:val="18"/>
              </w:rPr>
              <m:t>+Mlr</m:t>
            </m:r>
            <m:func>
              <m:funcPr>
                <m:ctrlPr>
                  <w:rPr>
                    <w:rFonts w:ascii="Cambria Math" w:hAnsi="Cambria Math"/>
                    <w:i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1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func>
          </m:num>
          <m:den>
            <m:r>
              <w:rPr>
                <w:rFonts w:ascii="Cambria Math" w:hAnsi="Cambria Math"/>
                <w:szCs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d>
          </m:den>
        </m:f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u</m:t>
            </m:r>
          </m:e>
          <m:sub>
            <m:r>
              <w:rPr>
                <w:rFonts w:ascii="Cambria Math" w:hAnsi="Cambria Math"/>
                <w:szCs w:val="18"/>
              </w:rPr>
              <m:t>1</m:t>
            </m:r>
          </m:sub>
        </m:sSub>
      </m:oMath>
      <w:r w:rsidR="00DF66E8" w:rsidRPr="00E74DA5">
        <w:rPr>
          <w:szCs w:val="18"/>
        </w:rPr>
        <w:t xml:space="preserve"> </w:t>
      </w:r>
    </w:p>
    <w:p w14:paraId="7D348A1B" w14:textId="77777777" w:rsidR="00DF66E8" w:rsidRDefault="00DF66E8" w:rsidP="00DF66E8">
      <w:pPr>
        <w:pStyle w:val="a"/>
        <w:ind w:firstLine="0"/>
        <w:jc w:val="right"/>
        <w:rPr>
          <w:szCs w:val="18"/>
        </w:rPr>
      </w:pPr>
    </w:p>
    <w:p w14:paraId="63A335F4" w14:textId="77777777" w:rsidR="00DF66E8" w:rsidRPr="00231EE5" w:rsidRDefault="0045507D" w:rsidP="00DF66E8">
      <w:pPr>
        <w:pStyle w:val="a"/>
        <w:ind w:firstLine="0"/>
        <w:jc w:val="right"/>
        <w:rPr>
          <w:szCs w:val="18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szCs w:val="18"/>
              </w:rPr>
            </m:ctrlPr>
          </m:accPr>
          <m:e>
            <m:r>
              <w:rPr>
                <w:rFonts w:ascii="Cambria Math" w:hAnsi="Cambria Math"/>
                <w:szCs w:val="18"/>
              </w:rPr>
              <m:t xml:space="preserve"> V</m:t>
            </m:r>
          </m:e>
        </m:acc>
        <m:r>
          <w:rPr>
            <w:rFonts w:ascii="Cambria Math" w:hAnsi="Cambria Math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Ml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Cs w:val="18"/>
              </w:rPr>
              <m:t>[Ml</m:t>
            </m:r>
            <m:func>
              <m:funcPr>
                <m:ctrlPr>
                  <w:rPr>
                    <w:rFonts w:ascii="Cambria Math" w:hAnsi="Cambria Math"/>
                    <w:i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1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func>
            <m:func>
              <m:funcPr>
                <m:ctrlPr>
                  <w:rPr>
                    <w:rFonts w:ascii="Cambria Math" w:hAnsi="Cambria Math"/>
                    <w:i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1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func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18"/>
                          </w:rPr>
                          <m:t>θ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18"/>
                  </w:rPr>
                  <m:t>l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  <w:szCs w:val="18"/>
                  </w:rPr>
                  <m:t>+g</m:t>
                </m:r>
              </m:e>
            </m:d>
            <m:r>
              <w:rPr>
                <w:rFonts w:ascii="Cambria Math" w:hAnsi="Cambria Math"/>
                <w:szCs w:val="1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acc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1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func>
            <m:r>
              <w:rPr>
                <w:rFonts w:ascii="Cambria Math" w:hAnsi="Cambria Math"/>
                <w:szCs w:val="18"/>
              </w:rPr>
              <m:t>M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Cs w:val="1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18"/>
                      </w:rPr>
                      <m:t>φ</m:t>
                    </m:r>
                  </m:e>
                </m:acc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1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func>
            <m:sSub>
              <m:sSubPr>
                <m:ctrlPr>
                  <w:rPr>
                    <w:rFonts w:ascii="Cambria Math" w:hAnsi="Cambria Math"/>
                    <w:i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Cs w:val="1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18"/>
                  </w:rPr>
                  <m:t>b</m:t>
                </m:r>
              </m:sub>
            </m:sSub>
            <m:r>
              <w:rPr>
                <w:rFonts w:ascii="Cambria Math" w:hAnsi="Cambria Math"/>
                <w:szCs w:val="18"/>
              </w:rPr>
              <m:t>]</m:t>
            </m:r>
          </m:num>
          <m:den>
            <m:r>
              <w:rPr>
                <w:rFonts w:ascii="Cambria Math" w:hAnsi="Cambria Math"/>
                <w:szCs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d>
          </m:den>
        </m:f>
        <m:r>
          <w:rPr>
            <w:rFonts w:ascii="Cambria Math" w:hAnsi="Cambria Math"/>
            <w:szCs w:val="18"/>
          </w:rPr>
          <m:t>-</m:t>
        </m:r>
        <m:f>
          <m:fPr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Ml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1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func>
            <m:r>
              <w:rPr>
                <w:rFonts w:ascii="Cambria Math" w:hAnsi="Cambria Math"/>
                <w:szCs w:val="18"/>
              </w:rPr>
              <m:t>+Mr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Cs w:val="1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Cs w:val="1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18"/>
                  </w:rPr>
                  <m:t>b</m:t>
                </m:r>
              </m:sub>
            </m:sSub>
            <m:r>
              <w:rPr>
                <w:rFonts w:ascii="Cambria Math" w:hAnsi="Cambria Math"/>
                <w:szCs w:val="18"/>
              </w:rPr>
              <m:t>r</m:t>
            </m:r>
          </m:num>
          <m:den>
            <m:r>
              <w:rPr>
                <w:rFonts w:ascii="Cambria Math" w:hAnsi="Cambria Math"/>
                <w:szCs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d>
          </m:den>
        </m:f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u</m:t>
            </m:r>
          </m:e>
          <m:sub>
            <m:r>
              <w:rPr>
                <w:rFonts w:ascii="Cambria Math" w:hAnsi="Cambria Math"/>
                <w:szCs w:val="18"/>
              </w:rPr>
              <m:t>1</m:t>
            </m:r>
          </m:sub>
        </m:sSub>
      </m:oMath>
      <w:r w:rsidR="00DF66E8">
        <w:rPr>
          <w:szCs w:val="18"/>
        </w:rPr>
        <w:t xml:space="preserve"> </w:t>
      </w:r>
    </w:p>
    <w:p w14:paraId="0759AD22" w14:textId="48746A5D" w:rsidR="00DF66E8" w:rsidRPr="007E0DE8" w:rsidRDefault="0045507D" w:rsidP="00230D9D">
      <w:pPr>
        <w:pStyle w:val="a"/>
        <w:ind w:firstLine="0"/>
        <w:jc w:val="right"/>
        <w:rPr>
          <w:szCs w:val="18"/>
          <w:rtl/>
        </w:rPr>
      </w:pPr>
      <m:oMath>
        <m:acc>
          <m:accPr>
            <m:chr m:val="̈"/>
            <m:ctrlPr>
              <w:rPr>
                <w:rFonts w:ascii="Cambria Math" w:hAnsi="Cambria Math"/>
                <w:i/>
                <w:szCs w:val="18"/>
              </w:rPr>
            </m:ctrlPr>
          </m:accPr>
          <m:e>
            <m:r>
              <w:rPr>
                <w:rFonts w:ascii="Cambria Math" w:hAnsi="Cambria Math"/>
                <w:szCs w:val="18"/>
              </w:rPr>
              <m:t>θ</m:t>
            </m:r>
          </m:e>
        </m:acc>
        <m:r>
          <w:rPr>
            <w:rFonts w:ascii="Cambria Math" w:hAnsi="Cambria Math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2M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acc>
              <m:accPr>
                <m:chr m:val="̇"/>
                <m:ctrlPr>
                  <w:rPr>
                    <w:rFonts w:ascii="Cambria Math" w:hAnsi="Cambria Math"/>
                    <w:i/>
                    <w:szCs w:val="18"/>
                  </w:rPr>
                </m:ctrlPr>
              </m:accPr>
              <m:e>
                <m:r>
                  <w:rPr>
                    <w:rFonts w:ascii="Cambria Math" w:hAnsi="Cambria Math"/>
                    <w:szCs w:val="18"/>
                  </w:rPr>
                  <m:t>θ</m:t>
                </m:r>
              </m:e>
            </m:acc>
            <m:acc>
              <m:accPr>
                <m:chr m:val="̇"/>
                <m:ctrlPr>
                  <w:rPr>
                    <w:rFonts w:ascii="Cambria Math" w:hAnsi="Cambria Math"/>
                    <w:i/>
                    <w:szCs w:val="18"/>
                  </w:rPr>
                </m:ctrlPr>
              </m:accPr>
              <m:e>
                <m:r>
                  <w:rPr>
                    <w:rFonts w:ascii="Cambria Math" w:hAnsi="Cambria Math"/>
                    <w:szCs w:val="18"/>
                  </w:rPr>
                  <m:t>φ</m:t>
                </m:r>
              </m:e>
            </m:acc>
            <m:func>
              <m:funcPr>
                <m:ctrlPr>
                  <w:rPr>
                    <w:rFonts w:ascii="Cambria Math" w:hAnsi="Cambria Math"/>
                    <w:i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1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Cs w:val="18"/>
                  </w:rPr>
                  <m:t>2φ</m:t>
                </m:r>
              </m:e>
            </m:func>
          </m:num>
          <m:den>
            <m:r>
              <w:rPr>
                <w:rFonts w:ascii="Cambria Math" w:hAnsi="Cambria Math"/>
                <w:szCs w:val="18"/>
              </w:rPr>
              <m:t>Ω+2M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Cs w:val="18"/>
              </w:rPr>
              <m:t>(φ)</m:t>
            </m:r>
          </m:den>
        </m:f>
        <m:r>
          <w:rPr>
            <w:rFonts w:ascii="Cambria Math" w:hAnsi="Cambria Math"/>
            <w:szCs w:val="18"/>
          </w:rPr>
          <m:t>+</m:t>
        </m:r>
        <m:f>
          <m:fPr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rd</m:t>
            </m:r>
          </m:num>
          <m:den>
            <m:r>
              <w:rPr>
                <w:rFonts w:ascii="Cambria Math" w:hAnsi="Cambria Math"/>
                <w:szCs w:val="18"/>
              </w:rPr>
              <m:t>Ω+2M</m:t>
            </m:r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szCs w:val="1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/>
                <w:szCs w:val="18"/>
              </w:rPr>
              <m:t>(φ)</m:t>
            </m:r>
          </m:den>
        </m:f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u</m:t>
            </m:r>
          </m:e>
          <m:sub>
            <m:r>
              <w:rPr>
                <w:rFonts w:ascii="Cambria Math" w:hAnsi="Cambria Math"/>
                <w:szCs w:val="18"/>
              </w:rPr>
              <m:t>2</m:t>
            </m:r>
          </m:sub>
        </m:sSub>
      </m:oMath>
      <w:r w:rsidR="00DF66E8">
        <w:rPr>
          <w:szCs w:val="18"/>
        </w:rPr>
        <w:t xml:space="preserve"> </w:t>
      </w:r>
    </w:p>
    <w:p w14:paraId="16539C83" w14:textId="77777777" w:rsidR="00E327DA" w:rsidRPr="00803292" w:rsidRDefault="00803292" w:rsidP="00DF66E8">
      <w:pPr>
        <w:pStyle w:val="a"/>
        <w:ind w:firstLine="0"/>
        <w:rPr>
          <w:szCs w:val="18"/>
          <w:rtl/>
          <w:lang w:val="en-GB"/>
        </w:rPr>
      </w:pPr>
      <w:r>
        <w:rPr>
          <w:szCs w:val="18"/>
          <w:lang w:val="en-GB"/>
        </w:rPr>
        <w:t>(21)</w:t>
      </w:r>
    </w:p>
    <w:p w14:paraId="20A8190B" w14:textId="77777777" w:rsidR="00DF66E8" w:rsidRDefault="00DF66E8" w:rsidP="00DF66E8">
      <w:pPr>
        <w:pStyle w:val="a"/>
        <w:ind w:firstLine="0"/>
        <w:rPr>
          <w:szCs w:val="18"/>
          <w:rtl/>
        </w:rPr>
      </w:pPr>
      <w:r>
        <w:rPr>
          <w:rFonts w:hint="cs"/>
          <w:szCs w:val="18"/>
          <w:rtl/>
        </w:rPr>
        <w:lastRenderedPageBreak/>
        <w:t>که در اینجا</w:t>
      </w:r>
    </w:p>
    <w:p w14:paraId="6BD59176" w14:textId="77777777" w:rsidR="00DF66E8" w:rsidRPr="00231EE5" w:rsidRDefault="00DF66E8" w:rsidP="00230D9D">
      <w:pPr>
        <w:pStyle w:val="a"/>
        <w:ind w:firstLine="0"/>
        <w:jc w:val="right"/>
        <w:rPr>
          <w:szCs w:val="18"/>
          <w:rtl/>
        </w:rPr>
      </w:pPr>
      <w:r>
        <w:rPr>
          <w:rFonts w:hint="cs"/>
          <w:szCs w:val="18"/>
          <w:rtl/>
        </w:rPr>
        <w:t xml:space="preserve">  </w:t>
      </w:r>
      <m:oMath>
        <m:r>
          <w:rPr>
            <w:rFonts w:ascii="Cambria Math" w:hAnsi="Cambria Math" w:cs="Times New Roman" w:hint="cs"/>
            <w:szCs w:val="18"/>
            <w:rtl/>
          </w:rPr>
          <m:t>∆</m:t>
        </m:r>
        <m:r>
          <w:rPr>
            <w:rFonts w:ascii="Cambria Math" w:hAnsi="Cambria Math"/>
            <w:szCs w:val="18"/>
          </w:rPr>
          <m:t>=-</m:t>
        </m:r>
        <m:sSup>
          <m:sSupPr>
            <m:ctrlPr>
              <w:rPr>
                <w:rFonts w:ascii="Cambria Math" w:hAnsi="Cambria Math"/>
                <w:i/>
                <w:szCs w:val="1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Cs w:val="18"/>
                  </w:rPr>
                  <m:t>Mlr</m:t>
                </m:r>
              </m:e>
            </m:d>
          </m:e>
          <m:sup>
            <m:r>
              <w:rPr>
                <w:rFonts w:ascii="Cambria Math" w:hAnsi="Cambria Math"/>
                <w:szCs w:val="18"/>
              </w:rPr>
              <m:t>2</m:t>
            </m:r>
          </m:sup>
        </m:sSup>
        <m:r>
          <w:rPr>
            <w:rFonts w:ascii="Cambria Math" w:hAnsi="Cambria Math"/>
            <w:szCs w:val="18"/>
          </w:rPr>
          <m:t>-2M</m:t>
        </m:r>
        <m:sSup>
          <m:sSupPr>
            <m:ctrlPr>
              <w:rPr>
                <w:rFonts w:ascii="Cambria Math" w:hAnsi="Cambria Math"/>
                <w:i/>
                <w:szCs w:val="18"/>
              </w:rPr>
            </m:ctrlPr>
          </m:sSupPr>
          <m:e>
            <m:r>
              <w:rPr>
                <w:rFonts w:ascii="Cambria Math" w:hAnsi="Cambria Math"/>
                <w:szCs w:val="18"/>
              </w:rPr>
              <m:t>l</m:t>
            </m:r>
          </m:e>
          <m:sup>
            <m:r>
              <w:rPr>
                <w:rFonts w:ascii="Cambria Math" w:hAnsi="Cambria Math"/>
                <w:szCs w:val="1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I</m:t>
            </m:r>
          </m:e>
          <m:sub>
            <m:r>
              <w:rPr>
                <w:rFonts w:ascii="Cambria Math" w:hAnsi="Cambria Math"/>
                <w:szCs w:val="18"/>
              </w:rPr>
              <m:t>w</m:t>
            </m:r>
          </m:sub>
        </m:sSub>
        <m:r>
          <w:rPr>
            <w:rFonts w:ascii="Cambria Math" w:hAnsi="Cambria Math"/>
            <w:szCs w:val="18"/>
          </w:rPr>
          <m:t>-2M</m:t>
        </m:r>
        <m:sSup>
          <m:sSupPr>
            <m:ctrlPr>
              <w:rPr>
                <w:rFonts w:ascii="Cambria Math" w:hAnsi="Cambria Math"/>
                <w:i/>
                <w:szCs w:val="18"/>
              </w:rPr>
            </m:ctrlPr>
          </m:sSupPr>
          <m:e>
            <m:r>
              <w:rPr>
                <w:rFonts w:ascii="Cambria Math" w:hAnsi="Cambria Math"/>
                <w:szCs w:val="18"/>
              </w:rPr>
              <m:t>l</m:t>
            </m:r>
          </m:e>
          <m:sup>
            <m:r>
              <w:rPr>
                <w:rFonts w:ascii="Cambria Math" w:hAnsi="Cambria Math"/>
                <w:szCs w:val="1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M</m:t>
            </m:r>
          </m:e>
          <m:sub>
            <m:r>
              <w:rPr>
                <w:rFonts w:ascii="Cambria Math" w:hAnsi="Cambria Math"/>
                <w:szCs w:val="18"/>
              </w:rPr>
              <m:t>w</m:t>
            </m:r>
          </m:sub>
        </m:sSub>
        <m:sSup>
          <m:sSupPr>
            <m:ctrlPr>
              <w:rPr>
                <w:rFonts w:ascii="Cambria Math" w:hAnsi="Cambria Math"/>
                <w:i/>
                <w:szCs w:val="18"/>
              </w:rPr>
            </m:ctrlPr>
          </m:sSupPr>
          <m:e>
            <m:r>
              <w:rPr>
                <w:rFonts w:ascii="Cambria Math" w:hAnsi="Cambria Math"/>
                <w:szCs w:val="18"/>
              </w:rPr>
              <m:t>r</m:t>
            </m:r>
          </m:e>
          <m:sup>
            <m:r>
              <w:rPr>
                <w:rFonts w:ascii="Cambria Math" w:hAnsi="Cambria Math"/>
                <w:szCs w:val="18"/>
              </w:rPr>
              <m:t>2</m:t>
            </m:r>
          </m:sup>
        </m:sSup>
        <m:r>
          <w:rPr>
            <w:rFonts w:ascii="Cambria Math" w:hAnsi="Cambria Math"/>
            <w:szCs w:val="18"/>
          </w:rPr>
          <m:t>-</m:t>
        </m:r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I</m:t>
            </m:r>
          </m:e>
          <m:sub>
            <m:r>
              <w:rPr>
                <w:rFonts w:ascii="Cambria Math" w:hAnsi="Cambria Math"/>
                <w:szCs w:val="18"/>
              </w:rPr>
              <m:t>b</m:t>
            </m:r>
          </m:sub>
        </m:sSub>
        <m:r>
          <w:rPr>
            <w:rFonts w:ascii="Cambria Math" w:hAnsi="Cambria Math"/>
            <w:szCs w:val="18"/>
          </w:rPr>
          <m:t>M</m:t>
        </m:r>
        <m:sSup>
          <m:sSupPr>
            <m:ctrlPr>
              <w:rPr>
                <w:rFonts w:ascii="Cambria Math" w:hAnsi="Cambria Math"/>
                <w:i/>
                <w:szCs w:val="18"/>
              </w:rPr>
            </m:ctrlPr>
          </m:sSupPr>
          <m:e>
            <m:r>
              <w:rPr>
                <w:rFonts w:ascii="Cambria Math" w:hAnsi="Cambria Math"/>
                <w:szCs w:val="18"/>
              </w:rPr>
              <m:t>r</m:t>
            </m:r>
          </m:e>
          <m:sup>
            <m:r>
              <w:rPr>
                <w:rFonts w:ascii="Cambria Math" w:hAnsi="Cambria Math"/>
                <w:szCs w:val="18"/>
              </w:rPr>
              <m:t>2</m:t>
            </m:r>
          </m:sup>
        </m:sSup>
        <m:r>
          <w:rPr>
            <w:rFonts w:ascii="Cambria Math" w:hAnsi="Cambria Math"/>
            <w:szCs w:val="18"/>
          </w:rPr>
          <m:t>-2</m:t>
        </m:r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I</m:t>
            </m:r>
          </m:e>
          <m:sub>
            <m:r>
              <w:rPr>
                <w:rFonts w:ascii="Cambria Math" w:hAnsi="Cambria Math"/>
                <w:szCs w:val="18"/>
              </w:rPr>
              <m:t>b</m:t>
            </m:r>
          </m:sub>
        </m:sSub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I</m:t>
            </m:r>
          </m:e>
          <m:sub>
            <m:r>
              <w:rPr>
                <w:rFonts w:ascii="Cambria Math" w:hAnsi="Cambria Math"/>
                <w:szCs w:val="18"/>
              </w:rPr>
              <m:t>w</m:t>
            </m:r>
          </m:sub>
        </m:sSub>
        <m:r>
          <w:rPr>
            <w:rFonts w:ascii="Cambria Math" w:hAnsi="Cambria Math"/>
            <w:szCs w:val="18"/>
          </w:rPr>
          <m:t>-2</m:t>
        </m:r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M</m:t>
            </m:r>
          </m:e>
          <m:sub>
            <m:r>
              <w:rPr>
                <w:rFonts w:ascii="Cambria Math" w:hAnsi="Cambria Math"/>
                <w:szCs w:val="18"/>
              </w:rPr>
              <m:t>w</m:t>
            </m:r>
          </m:sub>
        </m:sSub>
        <m:sSup>
          <m:sSupPr>
            <m:ctrlPr>
              <w:rPr>
                <w:rFonts w:ascii="Cambria Math" w:hAnsi="Cambria Math"/>
                <w:i/>
                <w:szCs w:val="18"/>
              </w:rPr>
            </m:ctrlPr>
          </m:sSupPr>
          <m:e>
            <m:r>
              <w:rPr>
                <w:rFonts w:ascii="Cambria Math" w:hAnsi="Cambria Math"/>
                <w:szCs w:val="18"/>
              </w:rPr>
              <m:t>r</m:t>
            </m:r>
          </m:e>
          <m:sup>
            <m:r>
              <w:rPr>
                <w:rFonts w:ascii="Cambria Math" w:hAnsi="Cambria Math"/>
                <w:szCs w:val="1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I</m:t>
            </m:r>
          </m:e>
          <m:sub>
            <m:r>
              <w:rPr>
                <w:rFonts w:ascii="Cambria Math" w:hAnsi="Cambria Math"/>
                <w:szCs w:val="18"/>
              </w:rPr>
              <m:t>b</m:t>
            </m:r>
          </m:sub>
        </m:sSub>
      </m:oMath>
      <w:r>
        <w:rPr>
          <w:rFonts w:hint="cs"/>
          <w:szCs w:val="18"/>
          <w:rtl/>
        </w:rPr>
        <w:t xml:space="preserve">    </w:t>
      </w:r>
      <w:r>
        <w:rPr>
          <w:szCs w:val="18"/>
        </w:rPr>
        <w:t xml:space="preserve">       </w:t>
      </w:r>
    </w:p>
    <w:p w14:paraId="7B3A4D3B" w14:textId="77777777" w:rsidR="00DF66E8" w:rsidRDefault="00DF66E8" w:rsidP="00DF66E8">
      <w:pPr>
        <w:pStyle w:val="a"/>
        <w:ind w:firstLine="0"/>
      </w:pPr>
      <w:r>
        <w:tab/>
      </w:r>
      <m:oMath>
        <m:r>
          <w:rPr>
            <w:rFonts w:ascii="Cambria Math" w:hAnsi="Cambria Math" w:cs="Cambria Math" w:hint="cs"/>
            <w:rtl/>
          </w:rPr>
          <m:t>Ω</m:t>
        </m:r>
        <m:r>
          <w:rPr>
            <w:rFonts w:ascii="Cambria Math" w:hAnsi="Cambria Math"/>
          </w:rPr>
          <m:t>=-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wd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  <m:r>
          <w:rPr>
            <w:rFonts w:ascii="Cambria Math" w:hAnsi="Cambria Math"/>
          </w:rPr>
          <m:t>-2M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l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ab/>
      </w:r>
    </w:p>
    <w:p w14:paraId="06B1C9E5" w14:textId="77777777" w:rsidR="00DF66E8" w:rsidRDefault="00DF66E8" w:rsidP="00DF66E8">
      <w:pPr>
        <w:pStyle w:val="a"/>
        <w:ind w:firstLine="0"/>
      </w:pPr>
      <w:r>
        <w:t xml:space="preserve">      (22) </w:t>
      </w:r>
      <w:r>
        <w:rPr>
          <w:rFonts w:hint="cs"/>
          <w:rtl/>
        </w:rPr>
        <w:t xml:space="preserve">  </w:t>
      </w:r>
      <w:r>
        <w:t xml:space="preserve">                                     </w:t>
      </w:r>
      <w:r>
        <w:rPr>
          <w:rFonts w:hint="cs"/>
          <w:rtl/>
        </w:rPr>
        <w:t xml:space="preserve">  </w:t>
      </w:r>
      <w:r>
        <w:t xml:space="preserve">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t xml:space="preserve">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 xml:space="preserve">r </m:t>
            </m:r>
          </m:sub>
        </m:sSub>
      </m:oMath>
    </w:p>
    <w:p w14:paraId="6D9B1A99" w14:textId="77777777" w:rsidR="00DF66E8" w:rsidRPr="00572C8D" w:rsidRDefault="00DF66E8" w:rsidP="00DF66E8">
      <w:pPr>
        <w:pStyle w:val="1"/>
        <w:numPr>
          <w:ilvl w:val="0"/>
          <w:numId w:val="0"/>
        </w:numPr>
        <w:ind w:left="374" w:hanging="374"/>
        <w:rPr>
          <w:rtl/>
        </w:rPr>
      </w:pPr>
      <w:r>
        <w:rPr>
          <w:rFonts w:hint="cs"/>
          <w:rtl/>
        </w:rPr>
        <w:t>3</w:t>
      </w:r>
      <w:r w:rsidRPr="00572C8D">
        <w:rPr>
          <w:rFonts w:hint="cs"/>
          <w:rtl/>
        </w:rPr>
        <w:t xml:space="preserve">- </w:t>
      </w:r>
      <w:r>
        <w:rPr>
          <w:rFonts w:hint="cs"/>
          <w:rtl/>
        </w:rPr>
        <w:t>طراحی کنترل کننده</w:t>
      </w:r>
    </w:p>
    <w:p w14:paraId="72585990" w14:textId="431EF37E" w:rsidR="00DF66E8" w:rsidRDefault="00DF66E8" w:rsidP="00DF66E8">
      <w:pPr>
        <w:pStyle w:val="23"/>
        <w:rPr>
          <w:rtl/>
        </w:rPr>
      </w:pPr>
      <w:r>
        <w:rPr>
          <w:rFonts w:hint="cs"/>
          <w:rtl/>
        </w:rPr>
        <w:t>3</w:t>
      </w:r>
      <w:r w:rsidRPr="00572C8D">
        <w:rPr>
          <w:rFonts w:hint="cs"/>
          <w:rtl/>
        </w:rPr>
        <w:t>-</w:t>
      </w:r>
      <w:r>
        <w:rPr>
          <w:rFonts w:hint="cs"/>
          <w:rtl/>
        </w:rPr>
        <w:t>1</w:t>
      </w:r>
      <w:r w:rsidRPr="00572C8D">
        <w:rPr>
          <w:rFonts w:hint="cs"/>
          <w:rtl/>
        </w:rPr>
        <w:t xml:space="preserve">- </w:t>
      </w:r>
      <w:r>
        <w:rPr>
          <w:rFonts w:hint="cs"/>
          <w:rtl/>
        </w:rPr>
        <w:t>طراحی کنترل کننده مد</w:t>
      </w:r>
      <w:r w:rsidR="008C429A">
        <w:rPr>
          <w:rFonts w:hint="cs"/>
          <w:rtl/>
        </w:rPr>
        <w:t xml:space="preserve"> </w:t>
      </w:r>
      <w:r>
        <w:rPr>
          <w:rFonts w:hint="cs"/>
          <w:rtl/>
        </w:rPr>
        <w:t>لغزشی</w:t>
      </w:r>
    </w:p>
    <w:p w14:paraId="4270DE6D" w14:textId="04250C09" w:rsidR="00DF66E8" w:rsidRDefault="00DF66E8" w:rsidP="00B44A23">
      <w:pPr>
        <w:pStyle w:val="23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>در این قسم</w:t>
      </w:r>
      <w:r w:rsidR="00B44A23">
        <w:rPr>
          <w:rFonts w:hint="cs"/>
          <w:b w:val="0"/>
          <w:bCs w:val="0"/>
          <w:sz w:val="20"/>
          <w:szCs w:val="20"/>
          <w:rtl/>
        </w:rPr>
        <w:t xml:space="preserve">ت کنترل کننده مد لغزشی برای </w:t>
      </w:r>
      <w:r>
        <w:rPr>
          <w:rFonts w:hint="cs"/>
          <w:b w:val="0"/>
          <w:bCs w:val="0"/>
          <w:sz w:val="20"/>
          <w:szCs w:val="20"/>
          <w:rtl/>
        </w:rPr>
        <w:t>تعادل</w:t>
      </w:r>
      <w:r w:rsidR="00B44A23">
        <w:rPr>
          <w:rFonts w:hint="cs"/>
          <w:b w:val="0"/>
          <w:bCs w:val="0"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sz w:val="20"/>
          <w:szCs w:val="20"/>
          <w:rtl/>
        </w:rPr>
        <w:t xml:space="preserve">پاندول و </w:t>
      </w:r>
      <w:r w:rsidR="00103357">
        <w:rPr>
          <w:rFonts w:hint="cs"/>
          <w:b w:val="0"/>
          <w:bCs w:val="0"/>
          <w:sz w:val="20"/>
          <w:szCs w:val="20"/>
          <w:rtl/>
        </w:rPr>
        <w:t xml:space="preserve">ردیابی </w:t>
      </w:r>
      <w:r w:rsidR="00B44A23">
        <w:rPr>
          <w:rFonts w:hint="cs"/>
          <w:b w:val="0"/>
          <w:bCs w:val="0"/>
          <w:sz w:val="20"/>
          <w:szCs w:val="20"/>
          <w:rtl/>
        </w:rPr>
        <w:t xml:space="preserve">جابجایی و </w:t>
      </w:r>
      <w:r w:rsidR="00103357">
        <w:rPr>
          <w:rFonts w:hint="cs"/>
          <w:b w:val="0"/>
          <w:bCs w:val="0"/>
          <w:sz w:val="20"/>
          <w:szCs w:val="20"/>
          <w:rtl/>
        </w:rPr>
        <w:t xml:space="preserve">زاویه </w:t>
      </w:r>
      <w:r>
        <w:rPr>
          <w:rFonts w:hint="cs"/>
          <w:b w:val="0"/>
          <w:bCs w:val="0"/>
          <w:sz w:val="20"/>
          <w:szCs w:val="20"/>
          <w:rtl/>
        </w:rPr>
        <w:t>چر</w:t>
      </w:r>
      <w:r w:rsidR="00B44A23">
        <w:rPr>
          <w:rFonts w:hint="cs"/>
          <w:b w:val="0"/>
          <w:bCs w:val="0"/>
          <w:sz w:val="20"/>
          <w:szCs w:val="20"/>
          <w:rtl/>
        </w:rPr>
        <w:t>خش ربات</w:t>
      </w:r>
      <w:r w:rsidR="00200165">
        <w:rPr>
          <w:rFonts w:hint="cs"/>
          <w:b w:val="0"/>
          <w:bCs w:val="0"/>
          <w:sz w:val="20"/>
          <w:szCs w:val="20"/>
          <w:rtl/>
        </w:rPr>
        <w:t xml:space="preserve"> طراحی </w:t>
      </w:r>
      <w:r>
        <w:rPr>
          <w:rFonts w:hint="cs"/>
          <w:b w:val="0"/>
          <w:bCs w:val="0"/>
          <w:sz w:val="20"/>
          <w:szCs w:val="20"/>
          <w:rtl/>
        </w:rPr>
        <w:t>می</w:t>
      </w:r>
      <w:r>
        <w:rPr>
          <w:b w:val="0"/>
          <w:bCs w:val="0"/>
          <w:sz w:val="20"/>
          <w:szCs w:val="20"/>
          <w:rtl/>
        </w:rPr>
        <w:softHyphen/>
      </w:r>
      <w:r>
        <w:rPr>
          <w:rFonts w:hint="cs"/>
          <w:b w:val="0"/>
          <w:bCs w:val="0"/>
          <w:sz w:val="20"/>
          <w:szCs w:val="20"/>
          <w:rtl/>
        </w:rPr>
        <w:t>شود.</w:t>
      </w:r>
      <w:r w:rsidR="00103357">
        <w:rPr>
          <w:rFonts w:hint="cs"/>
          <w:b w:val="0"/>
          <w:bCs w:val="0"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sz w:val="20"/>
          <w:szCs w:val="20"/>
          <w:rtl/>
        </w:rPr>
        <w:t xml:space="preserve">سه کنترل کننده به صورت مجزا طراحی </w:t>
      </w:r>
      <w:r w:rsidR="00103357">
        <w:rPr>
          <w:rFonts w:hint="cs"/>
          <w:b w:val="0"/>
          <w:bCs w:val="0"/>
          <w:sz w:val="20"/>
          <w:szCs w:val="20"/>
          <w:rtl/>
        </w:rPr>
        <w:t xml:space="preserve">شده، و </w:t>
      </w:r>
      <w:r>
        <w:rPr>
          <w:rFonts w:hint="cs"/>
          <w:b w:val="0"/>
          <w:bCs w:val="0"/>
          <w:sz w:val="20"/>
          <w:szCs w:val="20"/>
          <w:rtl/>
        </w:rPr>
        <w:t>با شبیه سازی نشان داد</w:t>
      </w:r>
      <w:r w:rsidR="007D1840">
        <w:rPr>
          <w:rFonts w:hint="cs"/>
          <w:b w:val="0"/>
          <w:bCs w:val="0"/>
          <w:sz w:val="20"/>
          <w:szCs w:val="20"/>
          <w:rtl/>
        </w:rPr>
        <w:t>ه شده  است،</w:t>
      </w:r>
      <w:r>
        <w:rPr>
          <w:rFonts w:hint="cs"/>
          <w:b w:val="0"/>
          <w:bCs w:val="0"/>
          <w:sz w:val="20"/>
          <w:szCs w:val="20"/>
          <w:rtl/>
        </w:rPr>
        <w:t xml:space="preserve"> که این امکان عملی می</w:t>
      </w:r>
      <w:r>
        <w:rPr>
          <w:b w:val="0"/>
          <w:bCs w:val="0"/>
          <w:sz w:val="20"/>
          <w:szCs w:val="20"/>
          <w:rtl/>
        </w:rPr>
        <w:softHyphen/>
      </w:r>
      <w:r>
        <w:rPr>
          <w:rFonts w:hint="cs"/>
          <w:b w:val="0"/>
          <w:bCs w:val="0"/>
          <w:sz w:val="20"/>
          <w:szCs w:val="20"/>
          <w:rtl/>
        </w:rPr>
        <w:t>باشد.</w:t>
      </w:r>
    </w:p>
    <w:p w14:paraId="7F11D1D6" w14:textId="707698B6" w:rsidR="00DF66E8" w:rsidRDefault="00DF66E8" w:rsidP="00DF66E8">
      <w:pPr>
        <w:pStyle w:val="23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>سطح لغزش برای کنترل تعادل</w:t>
      </w:r>
      <w:r w:rsidR="00200165">
        <w:rPr>
          <w:rFonts w:hint="cs"/>
          <w:b w:val="0"/>
          <w:bCs w:val="0"/>
          <w:sz w:val="20"/>
          <w:szCs w:val="20"/>
          <w:rtl/>
        </w:rPr>
        <w:t xml:space="preserve"> پاندول</w:t>
      </w:r>
      <w:r>
        <w:rPr>
          <w:rFonts w:hint="cs"/>
          <w:b w:val="0"/>
          <w:bCs w:val="0"/>
          <w:sz w:val="20"/>
          <w:szCs w:val="20"/>
          <w:rtl/>
        </w:rPr>
        <w:t xml:space="preserve"> به فرم زیر انتخاب می</w:t>
      </w:r>
      <w:r>
        <w:rPr>
          <w:b w:val="0"/>
          <w:bCs w:val="0"/>
          <w:sz w:val="20"/>
          <w:szCs w:val="20"/>
          <w:rtl/>
        </w:rPr>
        <w:softHyphen/>
      </w:r>
      <w:r>
        <w:rPr>
          <w:rFonts w:hint="cs"/>
          <w:b w:val="0"/>
          <w:bCs w:val="0"/>
          <w:sz w:val="20"/>
          <w:szCs w:val="20"/>
          <w:rtl/>
        </w:rPr>
        <w:t>شود.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81156B" w14:paraId="0F281135" w14:textId="77777777" w:rsidTr="007C3EE7">
        <w:trPr>
          <w:trHeight w:val="393"/>
        </w:trPr>
        <w:tc>
          <w:tcPr>
            <w:tcW w:w="2303" w:type="dxa"/>
            <w:vAlign w:val="center"/>
          </w:tcPr>
          <w:p w14:paraId="69AC0191" w14:textId="77777777" w:rsidR="0081156B" w:rsidRPr="007C3EE7" w:rsidRDefault="0081156B" w:rsidP="00DF66E8">
            <w:pPr>
              <w:pStyle w:val="23"/>
              <w:rPr>
                <w:b w:val="0"/>
                <w:bCs w:val="0"/>
                <w:sz w:val="18"/>
                <w:rtl/>
                <w:lang w:val="en-GB"/>
              </w:rPr>
            </w:pPr>
            <w:r w:rsidRPr="007C3EE7">
              <w:rPr>
                <w:b w:val="0"/>
                <w:bCs w:val="0"/>
                <w:sz w:val="18"/>
                <w:lang w:val="en-GB"/>
              </w:rPr>
              <w:t>(23)</w:t>
            </w:r>
          </w:p>
        </w:tc>
        <w:tc>
          <w:tcPr>
            <w:tcW w:w="2303" w:type="dxa"/>
          </w:tcPr>
          <w:p w14:paraId="4D4C9CCC" w14:textId="57817143" w:rsidR="0081156B" w:rsidRPr="00004F97" w:rsidRDefault="0045507D" w:rsidP="00114B5A">
            <w:pPr>
              <w:pStyle w:val="23"/>
              <w:spacing w:before="120" w:after="120"/>
              <w:jc w:val="right"/>
              <w:rPr>
                <w:b w:val="0"/>
                <w:bCs w:val="0"/>
                <w:iCs/>
                <w:sz w:val="20"/>
                <w:szCs w:val="20"/>
                <w:rtl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 w:val="0"/>
                      <w:bCs w:val="0"/>
                      <w:iCs/>
                      <w:sz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18"/>
                </w:rPr>
                <m:t>=</m:t>
              </m:r>
              <m:acc>
                <m:accPr>
                  <m:chr m:val="̇"/>
                  <m:ctrlPr>
                    <w:rPr>
                      <w:rFonts w:ascii="Cambria Math" w:hAnsi="Cambria Math"/>
                      <w:b w:val="0"/>
                      <w:bCs w:val="0"/>
                      <w:iCs/>
                      <w:sz w:val="18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</w:rPr>
                    <m:t>φ</m:t>
                  </m:r>
                </m:e>
              </m:acc>
              <m:r>
                <m:rPr>
                  <m:sty m:val="b"/>
                </m:rPr>
                <w:rPr>
                  <w:rFonts w:ascii="Cambria Math" w:hAnsi="Cambria Math"/>
                  <w:sz w:val="1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bCs w:val="0"/>
                      <w:iCs/>
                      <w:sz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</w:rPr>
                    <m:t>c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 w:val="18"/>
                </w:rPr>
                <m:t xml:space="preserve">φ  </m:t>
              </m:r>
            </m:oMath>
            <w:r w:rsidR="0081156B" w:rsidRPr="00004F97">
              <w:rPr>
                <w:rFonts w:hint="cs"/>
                <w:b w:val="0"/>
                <w:bCs w:val="0"/>
                <w:iCs/>
                <w:sz w:val="18"/>
                <w:rtl/>
              </w:rPr>
              <w:t xml:space="preserve">  </w:t>
            </w:r>
          </w:p>
        </w:tc>
      </w:tr>
    </w:tbl>
    <w:p w14:paraId="3CD38F9A" w14:textId="691DC545" w:rsidR="001A2F21" w:rsidRDefault="00DF66E8" w:rsidP="006A6F4F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sub>
        </m:sSub>
      </m:oMath>
      <w:r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1A2F21">
        <w:rPr>
          <w:rFonts w:hint="cs"/>
          <w:b w:val="0"/>
          <w:bCs w:val="0"/>
          <w:sz w:val="20"/>
          <w:szCs w:val="20"/>
          <w:rtl/>
        </w:rPr>
        <w:t xml:space="preserve">مقدار ثابت مثبتی است </w:t>
      </w:r>
      <w:r>
        <w:rPr>
          <w:rFonts w:hint="cs"/>
          <w:b w:val="0"/>
          <w:bCs w:val="0"/>
          <w:sz w:val="20"/>
          <w:szCs w:val="20"/>
          <w:rtl/>
        </w:rPr>
        <w:t>که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بایستی </w:t>
      </w:r>
      <w:r>
        <w:rPr>
          <w:rFonts w:hint="cs"/>
          <w:b w:val="0"/>
          <w:bCs w:val="0"/>
          <w:sz w:val="20"/>
          <w:szCs w:val="20"/>
          <w:rtl/>
        </w:rPr>
        <w:t xml:space="preserve">تعیین </w:t>
      </w:r>
      <w:r>
        <w:rPr>
          <w:b w:val="0"/>
          <w:bCs w:val="0"/>
          <w:sz w:val="20"/>
          <w:szCs w:val="20"/>
          <w:rtl/>
        </w:rPr>
        <w:softHyphen/>
      </w:r>
      <w:r w:rsidR="001A2F21">
        <w:rPr>
          <w:rFonts w:hint="cs"/>
          <w:b w:val="0"/>
          <w:bCs w:val="0"/>
          <w:sz w:val="20"/>
          <w:szCs w:val="20"/>
          <w:rtl/>
        </w:rPr>
        <w:t>شو</w:t>
      </w:r>
      <w:r>
        <w:rPr>
          <w:rFonts w:hint="cs"/>
          <w:b w:val="0"/>
          <w:bCs w:val="0"/>
          <w:sz w:val="20"/>
          <w:szCs w:val="20"/>
          <w:rtl/>
        </w:rPr>
        <w:t>د.</w:t>
      </w:r>
    </w:p>
    <w:p w14:paraId="2E898782" w14:textId="16FAA19E" w:rsidR="00DF66E8" w:rsidRDefault="00DF66E8" w:rsidP="007D1840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 xml:space="preserve">برای رسیدن مسیر سیستم به سطح لغزش از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>
        <w:rPr>
          <w:rFonts w:hint="cs"/>
          <w:b w:val="0"/>
          <w:bCs w:val="0"/>
          <w:sz w:val="20"/>
          <w:szCs w:val="20"/>
          <w:rtl/>
        </w:rPr>
        <w:t xml:space="preserve"> مشتق </w:t>
      </w:r>
      <w:r w:rsidR="007D1840">
        <w:rPr>
          <w:rFonts w:hint="cs"/>
          <w:b w:val="0"/>
          <w:bCs w:val="0"/>
          <w:sz w:val="20"/>
          <w:szCs w:val="20"/>
          <w:rtl/>
        </w:rPr>
        <w:t>گرفته شده،</w:t>
      </w:r>
      <w:r>
        <w:rPr>
          <w:rFonts w:hint="cs"/>
          <w:b w:val="0"/>
          <w:bCs w:val="0"/>
          <w:sz w:val="20"/>
          <w:szCs w:val="20"/>
          <w:rtl/>
        </w:rPr>
        <w:t xml:space="preserve"> و دینامیک سطح لغزش را با تابع علامت به صورت زیر </w:t>
      </w:r>
      <w:r w:rsidR="007D1840">
        <w:rPr>
          <w:rFonts w:hint="cs"/>
          <w:b w:val="0"/>
          <w:bCs w:val="0"/>
          <w:sz w:val="20"/>
          <w:szCs w:val="20"/>
          <w:rtl/>
        </w:rPr>
        <w:t>آورده شده است</w:t>
      </w:r>
      <w:r>
        <w:rPr>
          <w:rFonts w:hint="cs"/>
          <w:b w:val="0"/>
          <w:bCs w:val="0"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679"/>
      </w:tblGrid>
      <w:tr w:rsidR="0081156B" w14:paraId="5D470F77" w14:textId="77777777" w:rsidTr="007C3EE7">
        <w:tc>
          <w:tcPr>
            <w:tcW w:w="927" w:type="dxa"/>
          </w:tcPr>
          <w:p w14:paraId="6D205918" w14:textId="77777777" w:rsidR="0081156B" w:rsidRPr="007C3EE7" w:rsidRDefault="0081156B" w:rsidP="00DF66E8">
            <w:pPr>
              <w:pStyle w:val="23"/>
              <w:spacing w:before="120" w:after="120"/>
              <w:rPr>
                <w:b w:val="0"/>
                <w:bCs w:val="0"/>
                <w:sz w:val="18"/>
                <w:rtl/>
                <w:lang w:val="en-GB"/>
              </w:rPr>
            </w:pPr>
            <w:r w:rsidRPr="007C3EE7">
              <w:rPr>
                <w:b w:val="0"/>
                <w:bCs w:val="0"/>
                <w:sz w:val="18"/>
                <w:lang w:val="en-GB"/>
              </w:rPr>
              <w:t>(24)</w:t>
            </w:r>
          </w:p>
        </w:tc>
        <w:tc>
          <w:tcPr>
            <w:tcW w:w="3679" w:type="dxa"/>
          </w:tcPr>
          <w:p w14:paraId="0D06E9E1" w14:textId="4984479B" w:rsidR="0081156B" w:rsidRPr="00004F97" w:rsidRDefault="0045507D" w:rsidP="00DF66E8">
            <w:pPr>
              <w:pStyle w:val="23"/>
              <w:spacing w:before="120" w:after="120"/>
              <w:rPr>
                <w:b w:val="0"/>
                <w:bCs w:val="0"/>
                <w:sz w:val="18"/>
                <w:rtl/>
                <w:lang w:val="en-GB"/>
              </w:rPr>
            </w:pPr>
            <m:oMathPara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1</m:t>
                        </m:r>
                      </m:sub>
                    </m:sSub>
                  </m:e>
                </m:acc>
                <m:r>
                  <m:rPr>
                    <m:sty m:val="b"/>
                  </m:rPr>
                  <w:rPr>
                    <w:rFonts w:ascii="Cambria Math" w:hAnsi="Cambria Math"/>
                    <w:sz w:val="18"/>
                  </w:rPr>
                  <m:t>=</m:t>
                </m:r>
                <m:acc>
                  <m:accPr>
                    <m:chr m:val="̈"/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acc>
                <m:r>
                  <m:rPr>
                    <m:sty m:val="b"/>
                  </m:rPr>
                  <w:rPr>
                    <w:rFonts w:ascii="Cambria Math" w:hAnsi="Cambria Math"/>
                    <w:sz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acc>
                  <m:accPr>
                    <m:chr m:val="̇"/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sgn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</w:tr>
    </w:tbl>
    <w:p w14:paraId="0A2920F3" w14:textId="6C6A7D09" w:rsidR="00DF66E8" w:rsidRDefault="00DF66E8" w:rsidP="006A6F4F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 xml:space="preserve">در اینجا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sub>
        </m:sSub>
      </m:oMath>
      <w:r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مقداری </w:t>
      </w:r>
      <w:r>
        <w:rPr>
          <w:rFonts w:hint="cs"/>
          <w:b w:val="0"/>
          <w:bCs w:val="0"/>
          <w:i/>
          <w:sz w:val="20"/>
          <w:szCs w:val="20"/>
          <w:rtl/>
        </w:rPr>
        <w:t>ثابت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i/>
          <w:sz w:val="20"/>
          <w:szCs w:val="20"/>
          <w:rtl/>
        </w:rPr>
        <w:t>است</w:t>
      </w:r>
      <w:r w:rsidR="005E621E">
        <w:rPr>
          <w:rFonts w:hint="cs"/>
          <w:b w:val="0"/>
          <w:bCs w:val="0"/>
          <w:i/>
          <w:sz w:val="20"/>
          <w:szCs w:val="20"/>
          <w:rtl/>
        </w:rPr>
        <w:t>، و برای اینکه</w:t>
      </w:r>
      <w:r>
        <w:rPr>
          <w:rFonts w:hint="cs"/>
          <w:b w:val="0"/>
          <w:bCs w:val="0"/>
          <w:i/>
          <w:sz w:val="20"/>
          <w:szCs w:val="20"/>
          <w:rtl/>
        </w:rPr>
        <w:t xml:space="preserve"> سطح لغزش یک سطح جاذب </w:t>
      </w:r>
      <w:r w:rsidR="005E621E">
        <w:rPr>
          <w:rFonts w:hint="cs"/>
          <w:b w:val="0"/>
          <w:bCs w:val="0"/>
          <w:i/>
          <w:sz w:val="20"/>
          <w:szCs w:val="20"/>
          <w:rtl/>
        </w:rPr>
        <w:t>باشد</w:t>
      </w:r>
      <w:r w:rsidR="002B77E7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 w:rsidR="00C62273">
        <w:rPr>
          <w:rFonts w:hint="cs"/>
          <w:b w:val="0"/>
          <w:bCs w:val="0"/>
          <w:i/>
          <w:sz w:val="20"/>
          <w:szCs w:val="20"/>
          <w:rtl/>
        </w:rPr>
        <w:t>معادله</w:t>
      </w:r>
      <w:r w:rsidR="00C62273">
        <w:rPr>
          <w:b w:val="0"/>
          <w:bCs w:val="0"/>
          <w:iCs/>
          <w:sz w:val="18"/>
        </w:rPr>
        <w:t>(21)</w:t>
      </w:r>
      <w:r>
        <w:rPr>
          <w:rFonts w:hint="cs"/>
          <w:b w:val="0"/>
          <w:bCs w:val="0"/>
          <w:i/>
          <w:sz w:val="20"/>
          <w:szCs w:val="20"/>
          <w:rtl/>
        </w:rPr>
        <w:t xml:space="preserve"> در رابطه (</w:t>
      </w:r>
      <w:r w:rsidR="00C62273">
        <w:rPr>
          <w:b w:val="0"/>
          <w:bCs w:val="0"/>
          <w:iCs/>
          <w:sz w:val="18"/>
        </w:rPr>
        <w:t>24</w:t>
      </w:r>
      <w:r>
        <w:rPr>
          <w:rFonts w:hint="cs"/>
          <w:b w:val="0"/>
          <w:bCs w:val="0"/>
          <w:i/>
          <w:sz w:val="20"/>
          <w:szCs w:val="20"/>
          <w:rtl/>
        </w:rPr>
        <w:t>) جایگزین می</w:t>
      </w:r>
      <w:r>
        <w:rPr>
          <w:b w:val="0"/>
          <w:bCs w:val="0"/>
          <w:i/>
          <w:sz w:val="20"/>
          <w:szCs w:val="20"/>
          <w:rtl/>
        </w:rPr>
        <w:softHyphen/>
      </w:r>
      <w:r>
        <w:rPr>
          <w:rFonts w:hint="cs"/>
          <w:b w:val="0"/>
          <w:bCs w:val="0"/>
          <w:i/>
          <w:sz w:val="20"/>
          <w:szCs w:val="20"/>
          <w:rtl/>
        </w:rPr>
        <w:t>شود.</w:t>
      </w:r>
    </w:p>
    <w:p w14:paraId="66E1C026" w14:textId="77777777" w:rsidR="007C3EE7" w:rsidRDefault="007C3EE7" w:rsidP="00DF66E8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</w:p>
    <w:p w14:paraId="7D9562A5" w14:textId="0D37E756" w:rsidR="00DF66E8" w:rsidRPr="00316B8C" w:rsidRDefault="0045507D" w:rsidP="00402BF2">
      <w:pPr>
        <w:pStyle w:val="23"/>
        <w:spacing w:before="120" w:after="120"/>
        <w:jc w:val="right"/>
        <w:rPr>
          <w:b w:val="0"/>
          <w:bCs w:val="0"/>
          <w:i/>
          <w:sz w:val="18"/>
          <w:rtl/>
        </w:rPr>
      </w:pPr>
      <m:oMath>
        <m:f>
          <m:fPr>
            <m:ctrlPr>
              <w:rPr>
                <w:rFonts w:ascii="Cambria Math" w:hAnsi="Cambria Math"/>
                <w:b w:val="0"/>
                <w:bCs w:val="0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-Ml</m:t>
            </m:r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θ</m:t>
                        </m:r>
                      </m:e>
                    </m:acc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+g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w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w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</m:e>
            </m:d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d>
          </m:den>
        </m:f>
        <m:r>
          <m:rPr>
            <m:sty m:val="b"/>
          </m:rPr>
          <w:rPr>
            <w:rFonts w:ascii="Cambria Math" w:hAnsi="Cambria Math"/>
            <w:sz w:val="18"/>
          </w:rPr>
          <m:t xml:space="preserve">+   </m:t>
        </m:r>
        <m:f>
          <m:fPr>
            <m:ctrlPr>
              <w:rPr>
                <w:rFonts w:ascii="Cambria Math" w:hAnsi="Cambria Math"/>
                <w:b w:val="0"/>
                <w:bCs w:val="0"/>
                <w:sz w:val="18"/>
              </w:rPr>
            </m:ctrlPr>
          </m:fPr>
          <m:num>
            <m:eqArr>
              <m:eqArr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 xml:space="preserve"> 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φ</m:t>
                        </m:r>
                      </m:e>
                    </m:acc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</m:e>
            </m:eqAr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d>
          </m:den>
        </m:f>
        <m:r>
          <m:rPr>
            <m:sty m:val="bi"/>
          </m:rPr>
          <w:rPr>
            <w:rFonts w:ascii="Cambria Math" w:hAnsi="Cambria Math"/>
            <w:sz w:val="18"/>
          </w:rPr>
          <m:t>+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M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18"/>
              </w:rPr>
              <m:t>+2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w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18"/>
              </w:rPr>
              <m:t>+2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w</m:t>
                </m:r>
              </m:sub>
            </m:sSub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18"/>
              </w:rPr>
              <m:t>+Mlr</m:t>
            </m:r>
            <m:func>
              <m:func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18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d>
          </m:den>
        </m:f>
        <m:sSub>
          <m:sSub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18"/>
          </w:rPr>
          <m:t>+</m:t>
        </m:r>
        <m:sSub>
          <m:sSubPr>
            <m:ctrlPr>
              <w:rPr>
                <w:rFonts w:ascii="Cambria Math" w:hAnsi="Cambria Math"/>
                <w:b w:val="0"/>
                <w:bCs w:val="0"/>
                <w:iCs/>
                <w:sz w:val="1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8"/>
              </w:rPr>
              <m:t>c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8"/>
              </w:rPr>
              <m:t>1</m:t>
            </m:r>
          </m:sub>
        </m:sSub>
        <m:acc>
          <m:accPr>
            <m:chr m:val="̇"/>
            <m:ctrlPr>
              <w:rPr>
                <w:rFonts w:ascii="Cambria Math" w:hAnsi="Cambria Math"/>
                <w:b w:val="0"/>
                <w:bCs w:val="0"/>
                <w:iCs/>
                <w:sz w:val="1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φ</m:t>
            </m:r>
          </m:e>
        </m:acc>
        <m:r>
          <m:rPr>
            <m:sty m:val="bi"/>
          </m:rPr>
          <w:rPr>
            <w:rFonts w:ascii="Cambria Math" w:hAnsi="Cambria Math"/>
            <w:sz w:val="18"/>
          </w:rPr>
          <m:t>=-</m:t>
        </m:r>
        <m:sSub>
          <m:sSubPr>
            <m:ctrlPr>
              <w:rPr>
                <w:rFonts w:ascii="Cambria Math" w:hAnsi="Cambria Math"/>
                <w:b w:val="0"/>
                <w:bCs w:val="0"/>
                <w:i/>
                <w:iCs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18"/>
          </w:rPr>
          <m:t>sgn</m:t>
        </m:r>
        <m:d>
          <m:dPr>
            <m:ctrlPr>
              <w:rPr>
                <w:rFonts w:ascii="Cambria Math" w:hAnsi="Cambria Math"/>
                <w:b w:val="0"/>
                <w:bCs w:val="0"/>
                <w:i/>
                <w:iCs/>
                <w:sz w:val="1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iCs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1</m:t>
                </m:r>
              </m:sub>
            </m:sSub>
          </m:e>
        </m:d>
      </m:oMath>
      <w:r w:rsidR="00DF66E8" w:rsidRPr="00316B8C">
        <w:rPr>
          <w:rFonts w:hint="cs"/>
          <w:b w:val="0"/>
          <w:bCs w:val="0"/>
          <w:i/>
          <w:sz w:val="18"/>
          <w:rtl/>
        </w:rPr>
        <w:t xml:space="preserve">            </w:t>
      </w:r>
    </w:p>
    <w:p w14:paraId="66F642E8" w14:textId="77777777" w:rsidR="005E4D3B" w:rsidRPr="007C3EE7" w:rsidRDefault="005E4D3B" w:rsidP="00DF66E8">
      <w:pPr>
        <w:pStyle w:val="23"/>
        <w:spacing w:before="120" w:after="120"/>
        <w:rPr>
          <w:b w:val="0"/>
          <w:bCs w:val="0"/>
          <w:sz w:val="18"/>
          <w:rtl/>
          <w:lang w:val="en-GB"/>
        </w:rPr>
      </w:pPr>
      <w:r w:rsidRPr="007C3EE7">
        <w:rPr>
          <w:b w:val="0"/>
          <w:bCs w:val="0"/>
          <w:sz w:val="18"/>
          <w:lang w:val="en-GB"/>
        </w:rPr>
        <w:t xml:space="preserve">(25)  </w:t>
      </w:r>
    </w:p>
    <w:p w14:paraId="1071BEF0" w14:textId="0C3ABA89" w:rsidR="00DF66E8" w:rsidRDefault="00DF66E8" w:rsidP="006A6F4F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>و در نهایت قانون کنترلی برای پایداری زاویه پاندول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بترتیب زیر</w:t>
      </w:r>
      <w:r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7D1840">
        <w:rPr>
          <w:rFonts w:hint="cs"/>
          <w:b w:val="0"/>
          <w:bCs w:val="0"/>
          <w:sz w:val="20"/>
          <w:szCs w:val="20"/>
          <w:rtl/>
        </w:rPr>
        <w:t>بدست می</w:t>
      </w:r>
      <w:r w:rsidR="007D1840">
        <w:rPr>
          <w:b w:val="0"/>
          <w:bCs w:val="0"/>
          <w:sz w:val="20"/>
          <w:szCs w:val="20"/>
          <w:rtl/>
        </w:rPr>
        <w:softHyphen/>
      </w:r>
      <w:r w:rsidR="007D1840">
        <w:rPr>
          <w:rFonts w:hint="cs"/>
          <w:b w:val="0"/>
          <w:bCs w:val="0"/>
          <w:sz w:val="20"/>
          <w:szCs w:val="20"/>
          <w:rtl/>
        </w:rPr>
        <w:t>آید</w:t>
      </w:r>
      <w:r>
        <w:rPr>
          <w:rFonts w:hint="cs"/>
          <w:b w:val="0"/>
          <w:bCs w:val="0"/>
          <w:sz w:val="20"/>
          <w:szCs w:val="20"/>
          <w:rtl/>
        </w:rPr>
        <w:t>.</w:t>
      </w:r>
    </w:p>
    <w:p w14:paraId="76B6ABF1" w14:textId="203A4933" w:rsidR="005E4D3B" w:rsidRPr="00316B8C" w:rsidRDefault="0045507D" w:rsidP="005F77E0">
      <w:pPr>
        <w:pStyle w:val="23"/>
        <w:spacing w:before="120" w:after="120"/>
        <w:jc w:val="right"/>
        <w:rPr>
          <w:b w:val="0"/>
          <w:bCs w:val="0"/>
          <w:i/>
          <w:sz w:val="18"/>
        </w:rPr>
      </w:pP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18"/>
          </w:rPr>
          <m:t>=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w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w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+Mlr</m:t>
                </m:r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</m:e>
            </m:d>
          </m:den>
        </m:f>
        <m:d>
          <m:dPr>
            <m:begChr m:val="["/>
            <m:endChr m:val="]"/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Ml</m:t>
            </m:r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θ</m:t>
                        </m:r>
                      </m:e>
                    </m:acc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+g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w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w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</m:e>
            </m:d>
            <m:r>
              <m:rPr>
                <m:sty m:val="bi"/>
              </m:rPr>
              <w:rPr>
                <w:rFonts w:ascii="Cambria Math" w:hAnsi="Cambria Math"/>
                <w:sz w:val="18"/>
              </w:rPr>
              <m:t>-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acc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func>
            <m:func>
              <m:func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func>
          </m:e>
        </m:d>
        <m:r>
          <m:rPr>
            <m:sty m:val="bi"/>
          </m:rPr>
          <w:rPr>
            <w:rFonts w:ascii="Cambria Math" w:hAnsi="Cambria Math"/>
            <w:sz w:val="18"/>
          </w:rPr>
          <m:t>-</m:t>
        </m:r>
        <m:f>
          <m:f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∆+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M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18"/>
              </w:rPr>
              <m:t>+2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w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18"/>
              </w:rPr>
              <m:t>+2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w</m:t>
                </m:r>
              </m:sub>
            </m:sSub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18"/>
              </w:rPr>
              <m:t>+Mlr</m:t>
            </m:r>
            <m:func>
              <m:func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func>
          </m:den>
        </m:f>
        <m:d>
          <m:d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1</m:t>
                </m:r>
              </m:sub>
            </m:sSub>
            <m:acc>
              <m:accPr>
                <m:chr m:val="̇"/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18"/>
              </w:rPr>
              <m:t>+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18"/>
              </w:rPr>
              <m:t>sgn(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18"/>
              </w:rPr>
              <m:t>)</m:t>
            </m:r>
          </m:e>
        </m:d>
      </m:oMath>
      <w:r w:rsidR="00DF66E8" w:rsidRPr="00316B8C">
        <w:rPr>
          <w:rFonts w:hint="cs"/>
          <w:b w:val="0"/>
          <w:bCs w:val="0"/>
          <w:i/>
          <w:sz w:val="18"/>
          <w:rtl/>
        </w:rPr>
        <w:t xml:space="preserve"> </w:t>
      </w:r>
    </w:p>
    <w:p w14:paraId="58EF2393" w14:textId="70B704EC" w:rsidR="005E4D3B" w:rsidRPr="0040346B" w:rsidRDefault="0040346B" w:rsidP="005E4D3B">
      <w:pPr>
        <w:pStyle w:val="23"/>
        <w:spacing w:before="120" w:after="120"/>
        <w:rPr>
          <w:b w:val="0"/>
          <w:bCs w:val="0"/>
          <w:iCs/>
          <w:sz w:val="18"/>
          <w:lang w:val="en-GB"/>
        </w:rPr>
      </w:pPr>
      <w:r>
        <w:rPr>
          <w:b w:val="0"/>
          <w:bCs w:val="0"/>
          <w:iCs/>
          <w:sz w:val="18"/>
          <w:lang w:val="en-GB"/>
        </w:rPr>
        <w:t>(26)</w:t>
      </w:r>
      <w:r w:rsidR="005E4D3B" w:rsidRPr="0040346B">
        <w:rPr>
          <w:b w:val="0"/>
          <w:bCs w:val="0"/>
          <w:iCs/>
          <w:sz w:val="18"/>
          <w:lang w:val="en-GB"/>
        </w:rPr>
        <w:t xml:space="preserve">   </w:t>
      </w:r>
    </w:p>
    <w:p w14:paraId="36027890" w14:textId="69E2A6E7" w:rsidR="0040346B" w:rsidRDefault="001A2F21" w:rsidP="006A6F4F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>برای ردیابی جابجایی ربات در صفحه، ابتدا معادله حرکت ربات تولید می</w:t>
      </w:r>
      <w:r>
        <w:rPr>
          <w:b w:val="0"/>
          <w:bCs w:val="0"/>
          <w:i/>
          <w:sz w:val="20"/>
          <w:szCs w:val="20"/>
          <w:rtl/>
        </w:rPr>
        <w:softHyphen/>
      </w:r>
      <w:r w:rsidR="007D1840">
        <w:rPr>
          <w:rFonts w:hint="cs"/>
          <w:b w:val="0"/>
          <w:bCs w:val="0"/>
          <w:i/>
          <w:sz w:val="20"/>
          <w:szCs w:val="20"/>
          <w:rtl/>
        </w:rPr>
        <w:t>شود</w:t>
      </w:r>
      <w:r>
        <w:rPr>
          <w:rFonts w:hint="cs"/>
          <w:b w:val="0"/>
          <w:bCs w:val="0"/>
          <w:i/>
          <w:sz w:val="20"/>
          <w:szCs w:val="20"/>
          <w:rtl/>
        </w:rPr>
        <w:t xml:space="preserve">.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40346B" w14:paraId="2F51B089" w14:textId="77777777" w:rsidTr="0040346B">
        <w:tc>
          <w:tcPr>
            <w:tcW w:w="2303" w:type="dxa"/>
          </w:tcPr>
          <w:p w14:paraId="142FEB50" w14:textId="2E11D6B8" w:rsidR="0040346B" w:rsidRPr="005E14EB" w:rsidRDefault="0040346B" w:rsidP="0040346B">
            <w:pPr>
              <w:pStyle w:val="23"/>
              <w:spacing w:before="120" w:after="120"/>
              <w:rPr>
                <w:b w:val="0"/>
                <w:bCs w:val="0"/>
                <w:iCs/>
                <w:sz w:val="18"/>
                <w:rtl/>
                <w:lang w:val="en-GB"/>
              </w:rPr>
            </w:pPr>
            <w:r w:rsidRPr="005E14EB">
              <w:rPr>
                <w:b w:val="0"/>
                <w:bCs w:val="0"/>
                <w:iCs/>
                <w:sz w:val="18"/>
                <w:lang w:val="en-GB"/>
              </w:rPr>
              <w:t>(27)</w:t>
            </w:r>
          </w:p>
        </w:tc>
        <w:tc>
          <w:tcPr>
            <w:tcW w:w="2303" w:type="dxa"/>
          </w:tcPr>
          <w:p w14:paraId="0D632366" w14:textId="737B5A57" w:rsidR="0040346B" w:rsidRPr="00316B8C" w:rsidRDefault="0045507D" w:rsidP="00402BF2">
            <w:pPr>
              <w:pStyle w:val="23"/>
              <w:spacing w:before="120" w:after="120"/>
              <w:rPr>
                <w:b w:val="0"/>
                <w:bCs w:val="0"/>
                <w:i/>
                <w:sz w:val="1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d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18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vt</m:t>
                </m:r>
              </m:oMath>
            </m:oMathPara>
          </w:p>
        </w:tc>
      </w:tr>
    </w:tbl>
    <w:p w14:paraId="52B5DB96" w14:textId="38ADD8C8" w:rsidR="00402BF2" w:rsidRDefault="0040346B" w:rsidP="005E621E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 xml:space="preserve">که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d</m:t>
            </m:r>
          </m:sub>
        </m:sSub>
      </m:oMath>
      <w:r>
        <w:rPr>
          <w:rFonts w:hint="cs"/>
          <w:b w:val="0"/>
          <w:bCs w:val="0"/>
          <w:i/>
          <w:sz w:val="20"/>
          <w:szCs w:val="20"/>
          <w:rtl/>
        </w:rPr>
        <w:t>جابجایی مطلوب تولید شده،</w:t>
      </w:r>
      <w:r w:rsidR="00781F85">
        <w:rPr>
          <w:b w:val="0"/>
          <w:bCs w:val="0"/>
          <w:i/>
          <w:sz w:val="20"/>
          <w:szCs w:val="20"/>
        </w:rPr>
        <w:t xml:space="preserve">v 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i/>
          <w:sz w:val="20"/>
          <w:szCs w:val="20"/>
          <w:rtl/>
        </w:rPr>
        <w:t xml:space="preserve">سرعت 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 xml:space="preserve">ثابت </w:t>
      </w:r>
      <w:r>
        <w:rPr>
          <w:rFonts w:hint="cs"/>
          <w:b w:val="0"/>
          <w:bCs w:val="0"/>
          <w:i/>
          <w:sz w:val="20"/>
          <w:szCs w:val="20"/>
          <w:rtl/>
        </w:rPr>
        <w:t>ربات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 xml:space="preserve"> و</w:t>
      </w:r>
      <w:r w:rsidR="00781F85">
        <w:rPr>
          <w:b w:val="0"/>
          <w:bCs w:val="0"/>
          <w:i/>
          <w:sz w:val="20"/>
          <w:szCs w:val="20"/>
        </w:rPr>
        <w:t xml:space="preserve">t 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 xml:space="preserve"> زمان می</w:t>
      </w:r>
      <w:r w:rsidR="00781F85">
        <w:rPr>
          <w:b w:val="0"/>
          <w:bCs w:val="0"/>
          <w:i/>
          <w:sz w:val="20"/>
          <w:szCs w:val="20"/>
          <w:rtl/>
        </w:rPr>
        <w:softHyphen/>
      </w:r>
      <w:r w:rsidR="00781F85">
        <w:rPr>
          <w:rFonts w:hint="cs"/>
          <w:b w:val="0"/>
          <w:bCs w:val="0"/>
          <w:i/>
          <w:sz w:val="20"/>
          <w:szCs w:val="20"/>
          <w:rtl/>
        </w:rPr>
        <w:t>باشد. سپس خطای ردیابی را با رابطه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>(</w:t>
      </w:r>
      <w:r w:rsidR="005E621E">
        <w:rPr>
          <w:b w:val="0"/>
          <w:bCs w:val="0"/>
          <w:iCs/>
          <w:sz w:val="18"/>
        </w:rPr>
        <w:t>28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 xml:space="preserve">) </w:t>
      </w:r>
      <w:r w:rsidR="005E621E">
        <w:rPr>
          <w:rFonts w:hint="cs"/>
          <w:b w:val="0"/>
          <w:bCs w:val="0"/>
          <w:i/>
          <w:sz w:val="20"/>
          <w:szCs w:val="20"/>
          <w:rtl/>
        </w:rPr>
        <w:t xml:space="preserve"> نوشته 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>می</w:t>
      </w:r>
      <w:r w:rsidR="00781F85">
        <w:rPr>
          <w:b w:val="0"/>
          <w:bCs w:val="0"/>
          <w:i/>
          <w:sz w:val="20"/>
          <w:szCs w:val="20"/>
          <w:rtl/>
        </w:rPr>
        <w:softHyphen/>
      </w:r>
      <w:r w:rsidR="007D1840">
        <w:rPr>
          <w:rFonts w:hint="cs"/>
          <w:b w:val="0"/>
          <w:bCs w:val="0"/>
          <w:i/>
          <w:sz w:val="20"/>
          <w:szCs w:val="20"/>
          <w:rtl/>
        </w:rPr>
        <w:t>شود</w:t>
      </w:r>
      <w:r w:rsidR="00781F85">
        <w:rPr>
          <w:rFonts w:hint="cs"/>
          <w:b w:val="0"/>
          <w:bCs w:val="0"/>
          <w:i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781F85" w14:paraId="7ED872F8" w14:textId="77777777" w:rsidTr="00781F85">
        <w:tc>
          <w:tcPr>
            <w:tcW w:w="2303" w:type="dxa"/>
          </w:tcPr>
          <w:p w14:paraId="610EF5FA" w14:textId="52D91FE9" w:rsidR="00781F85" w:rsidRPr="003C5A30" w:rsidRDefault="003C5A30" w:rsidP="003C5A30">
            <w:pPr>
              <w:pStyle w:val="23"/>
              <w:spacing w:before="120" w:after="120"/>
              <w:rPr>
                <w:rFonts w:asciiTheme="majorBidi" w:hAnsiTheme="majorBidi" w:cstheme="majorBidi"/>
                <w:b w:val="0"/>
                <w:bCs w:val="0"/>
                <w:iCs/>
                <w:sz w:val="18"/>
                <w:rtl/>
              </w:rPr>
            </w:pPr>
            <w:r>
              <w:rPr>
                <w:rFonts w:asciiTheme="majorBidi" w:hAnsiTheme="majorBidi" w:cstheme="majorBidi"/>
                <w:b w:val="0"/>
                <w:bCs w:val="0"/>
                <w:iCs/>
                <w:sz w:val="18"/>
              </w:rPr>
              <w:t>(28)</w:t>
            </w:r>
          </w:p>
        </w:tc>
        <w:tc>
          <w:tcPr>
            <w:tcW w:w="2303" w:type="dxa"/>
          </w:tcPr>
          <w:p w14:paraId="15FF5123" w14:textId="785F2FD1" w:rsidR="00781F85" w:rsidRPr="00316B8C" w:rsidRDefault="0045507D" w:rsidP="00781F85">
            <w:pPr>
              <w:pStyle w:val="23"/>
              <w:spacing w:before="120" w:after="120"/>
              <w:rPr>
                <w:b w:val="0"/>
                <w:bCs w:val="0"/>
                <w:i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=x-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d</m:t>
                    </m:r>
                  </m:sub>
                </m:sSub>
              </m:oMath>
            </m:oMathPara>
          </w:p>
        </w:tc>
      </w:tr>
    </w:tbl>
    <w:p w14:paraId="5B09A746" w14:textId="071BADEB" w:rsidR="00781F85" w:rsidRDefault="005E14EB" w:rsidP="006A6F4F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>سطح لغزش براساس خطای ردیابی انتخاب می</w:t>
      </w:r>
      <w:r w:rsidR="007D1840">
        <w:rPr>
          <w:b w:val="0"/>
          <w:bCs w:val="0"/>
          <w:i/>
          <w:sz w:val="20"/>
          <w:szCs w:val="20"/>
          <w:rtl/>
        </w:rPr>
        <w:softHyphen/>
      </w:r>
      <w:r w:rsidR="007D1840">
        <w:rPr>
          <w:rFonts w:hint="cs"/>
          <w:b w:val="0"/>
          <w:bCs w:val="0"/>
          <w:i/>
          <w:sz w:val="20"/>
          <w:szCs w:val="20"/>
          <w:rtl/>
        </w:rPr>
        <w:t>شود</w:t>
      </w:r>
      <w:r>
        <w:rPr>
          <w:rFonts w:hint="cs"/>
          <w:b w:val="0"/>
          <w:bCs w:val="0"/>
          <w:i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5E14EB" w14:paraId="17A6E878" w14:textId="77777777" w:rsidTr="005E14EB">
        <w:tc>
          <w:tcPr>
            <w:tcW w:w="2303" w:type="dxa"/>
          </w:tcPr>
          <w:p w14:paraId="52BF871D" w14:textId="37340732" w:rsidR="005E14EB" w:rsidRPr="00C920DC" w:rsidRDefault="005E14EB" w:rsidP="00781F85">
            <w:pPr>
              <w:pStyle w:val="23"/>
              <w:spacing w:before="120" w:after="120"/>
              <w:rPr>
                <w:b w:val="0"/>
                <w:bCs w:val="0"/>
                <w:iCs/>
                <w:sz w:val="18"/>
              </w:rPr>
            </w:pPr>
            <w:r w:rsidRPr="00C920DC">
              <w:rPr>
                <w:b w:val="0"/>
                <w:bCs w:val="0"/>
                <w:iCs/>
                <w:sz w:val="18"/>
              </w:rPr>
              <w:t>(29)</w:t>
            </w:r>
          </w:p>
        </w:tc>
        <w:tc>
          <w:tcPr>
            <w:tcW w:w="2303" w:type="dxa"/>
          </w:tcPr>
          <w:p w14:paraId="18AF4997" w14:textId="6BD72355" w:rsidR="005E14EB" w:rsidRPr="00316B8C" w:rsidRDefault="0045507D" w:rsidP="00781F85">
            <w:pPr>
              <w:pStyle w:val="23"/>
              <w:spacing w:before="120" w:after="120"/>
              <w:rPr>
                <w:b w:val="0"/>
                <w:bCs w:val="0"/>
                <w:i/>
                <w:sz w:val="1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e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e</m:t>
                </m:r>
              </m:oMath>
            </m:oMathPara>
          </w:p>
        </w:tc>
      </w:tr>
    </w:tbl>
    <w:p w14:paraId="0732FA6D" w14:textId="6B44695A" w:rsidR="005E14EB" w:rsidRDefault="00C920DC" w:rsidP="006A6F4F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 xml:space="preserve">که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>
        <w:rPr>
          <w:b w:val="0"/>
          <w:bCs w:val="0"/>
          <w:i/>
          <w:sz w:val="20"/>
          <w:szCs w:val="20"/>
        </w:rPr>
        <w:t xml:space="preserve"> 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مقدار </w:t>
      </w:r>
      <w:r>
        <w:rPr>
          <w:rFonts w:hint="cs"/>
          <w:b w:val="0"/>
          <w:bCs w:val="0"/>
          <w:i/>
          <w:sz w:val="20"/>
          <w:szCs w:val="20"/>
          <w:rtl/>
        </w:rPr>
        <w:t>ثابت مثبت می</w:t>
      </w:r>
      <w:r>
        <w:rPr>
          <w:b w:val="0"/>
          <w:bCs w:val="0"/>
          <w:i/>
          <w:sz w:val="20"/>
          <w:szCs w:val="20"/>
          <w:rtl/>
        </w:rPr>
        <w:softHyphen/>
      </w:r>
      <w:r>
        <w:rPr>
          <w:rFonts w:hint="cs"/>
          <w:b w:val="0"/>
          <w:bCs w:val="0"/>
          <w:i/>
          <w:sz w:val="20"/>
          <w:szCs w:val="20"/>
          <w:rtl/>
        </w:rPr>
        <w:t>باشد.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 w:rsidR="002421E8">
        <w:rPr>
          <w:rFonts w:hint="cs"/>
          <w:b w:val="0"/>
          <w:bCs w:val="0"/>
          <w:i/>
          <w:sz w:val="20"/>
          <w:szCs w:val="20"/>
          <w:rtl/>
        </w:rPr>
        <w:t>حال دینامیک سطح لغزش بدست می</w:t>
      </w:r>
      <w:r w:rsidR="002421E8">
        <w:rPr>
          <w:b w:val="0"/>
          <w:bCs w:val="0"/>
          <w:i/>
          <w:sz w:val="20"/>
          <w:szCs w:val="20"/>
          <w:rtl/>
        </w:rPr>
        <w:softHyphen/>
      </w:r>
      <w:r w:rsidR="002421E8">
        <w:rPr>
          <w:rFonts w:hint="cs"/>
          <w:b w:val="0"/>
          <w:bCs w:val="0"/>
          <w:i/>
          <w:sz w:val="20"/>
          <w:szCs w:val="20"/>
          <w:rtl/>
        </w:rPr>
        <w:t>آ</w:t>
      </w:r>
      <w:r w:rsidR="00103357">
        <w:rPr>
          <w:rFonts w:hint="cs"/>
          <w:b w:val="0"/>
          <w:bCs w:val="0"/>
          <w:i/>
          <w:sz w:val="20"/>
          <w:szCs w:val="20"/>
          <w:rtl/>
        </w:rPr>
        <w:t>ید</w:t>
      </w:r>
      <w:r w:rsidR="002421E8">
        <w:rPr>
          <w:rFonts w:hint="cs"/>
          <w:b w:val="0"/>
          <w:bCs w:val="0"/>
          <w:i/>
          <w:sz w:val="20"/>
          <w:szCs w:val="20"/>
          <w:rtl/>
        </w:rPr>
        <w:t xml:space="preserve">  و برای اینکه این سطح لغزش جاذب باشد، از تابع علامت به فرم معادله (</w:t>
      </w:r>
      <w:r w:rsidR="00C62273">
        <w:rPr>
          <w:b w:val="0"/>
          <w:bCs w:val="0"/>
          <w:iCs/>
          <w:sz w:val="18"/>
        </w:rPr>
        <w:t>30</w:t>
      </w:r>
      <w:r w:rsidR="002421E8">
        <w:rPr>
          <w:rFonts w:hint="cs"/>
          <w:b w:val="0"/>
          <w:bCs w:val="0"/>
          <w:i/>
          <w:sz w:val="20"/>
          <w:szCs w:val="20"/>
          <w:rtl/>
        </w:rPr>
        <w:t>) استفاده می</w:t>
      </w:r>
      <w:r w:rsidR="00103357">
        <w:rPr>
          <w:b w:val="0"/>
          <w:bCs w:val="0"/>
          <w:i/>
          <w:sz w:val="20"/>
          <w:szCs w:val="20"/>
          <w:rtl/>
        </w:rPr>
        <w:softHyphen/>
      </w:r>
      <w:r w:rsidR="00103357">
        <w:rPr>
          <w:rFonts w:hint="cs"/>
          <w:b w:val="0"/>
          <w:bCs w:val="0"/>
          <w:i/>
          <w:sz w:val="20"/>
          <w:szCs w:val="20"/>
          <w:rtl/>
        </w:rPr>
        <w:t>شود</w:t>
      </w:r>
      <w:r w:rsidR="002421E8">
        <w:rPr>
          <w:rFonts w:hint="cs"/>
          <w:b w:val="0"/>
          <w:bCs w:val="0"/>
          <w:i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C920DC" w14:paraId="22753BF3" w14:textId="77777777" w:rsidTr="00C920DC">
        <w:tc>
          <w:tcPr>
            <w:tcW w:w="2303" w:type="dxa"/>
          </w:tcPr>
          <w:p w14:paraId="16385969" w14:textId="7FE072F1" w:rsidR="00C920DC" w:rsidRPr="00C920DC" w:rsidRDefault="00C920DC" w:rsidP="002421E8">
            <w:pPr>
              <w:pStyle w:val="23"/>
              <w:spacing w:before="120" w:after="120"/>
              <w:rPr>
                <w:b w:val="0"/>
                <w:bCs w:val="0"/>
                <w:iCs/>
                <w:sz w:val="18"/>
              </w:rPr>
            </w:pPr>
            <w:r w:rsidRPr="00C920DC">
              <w:rPr>
                <w:b w:val="0"/>
                <w:bCs w:val="0"/>
                <w:iCs/>
                <w:sz w:val="18"/>
              </w:rPr>
              <w:lastRenderedPageBreak/>
              <w:t>(30)</w:t>
            </w:r>
          </w:p>
        </w:tc>
        <w:tc>
          <w:tcPr>
            <w:tcW w:w="2303" w:type="dxa"/>
          </w:tcPr>
          <w:p w14:paraId="0ACAD5B5" w14:textId="1A5BD417" w:rsidR="00C920DC" w:rsidRPr="00004F97" w:rsidRDefault="0045507D" w:rsidP="002421E8">
            <w:pPr>
              <w:pStyle w:val="23"/>
              <w:spacing w:before="120" w:after="120"/>
              <w:rPr>
                <w:b w:val="0"/>
                <w:bCs w:val="0"/>
                <w:i/>
                <w:sz w:val="1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s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-k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sgn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</w:tr>
    </w:tbl>
    <w:p w14:paraId="45C2D610" w14:textId="0944A0A0" w:rsidR="00C920DC" w:rsidRDefault="00C920DC" w:rsidP="003C5A30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>با جایگذاری معادله دینامیک ربات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i/>
          <w:sz w:val="20"/>
          <w:szCs w:val="20"/>
          <w:rtl/>
        </w:rPr>
        <w:t>(</w:t>
      </w:r>
      <w:r w:rsidR="003C5A30" w:rsidRPr="00FE2177">
        <w:rPr>
          <w:b w:val="0"/>
          <w:bCs w:val="0"/>
          <w:iCs/>
          <w:sz w:val="20"/>
          <w:szCs w:val="20"/>
        </w:rPr>
        <w:t>21</w:t>
      </w:r>
      <w:r>
        <w:rPr>
          <w:rFonts w:hint="cs"/>
          <w:b w:val="0"/>
          <w:bCs w:val="0"/>
          <w:i/>
          <w:sz w:val="20"/>
          <w:szCs w:val="20"/>
          <w:rtl/>
        </w:rPr>
        <w:t>) در رابطه (</w:t>
      </w:r>
      <w:r w:rsidR="003C5A30" w:rsidRPr="00FE2177">
        <w:rPr>
          <w:b w:val="0"/>
          <w:bCs w:val="0"/>
          <w:iCs/>
          <w:sz w:val="20"/>
          <w:szCs w:val="20"/>
        </w:rPr>
        <w:t>30</w:t>
      </w:r>
      <w:r>
        <w:rPr>
          <w:rFonts w:hint="cs"/>
          <w:b w:val="0"/>
          <w:bCs w:val="0"/>
          <w:i/>
          <w:sz w:val="20"/>
          <w:szCs w:val="20"/>
          <w:rtl/>
        </w:rPr>
        <w:t xml:space="preserve">)، سیگنال ورودی کنترلی </w:t>
      </w:r>
      <w:r w:rsidR="00160A5A">
        <w:rPr>
          <w:rFonts w:hint="cs"/>
          <w:b w:val="0"/>
          <w:bCs w:val="0"/>
          <w:i/>
          <w:sz w:val="20"/>
          <w:szCs w:val="20"/>
          <w:rtl/>
        </w:rPr>
        <w:t>را بدست می</w:t>
      </w:r>
      <w:r w:rsidR="00103357">
        <w:rPr>
          <w:b w:val="0"/>
          <w:bCs w:val="0"/>
          <w:i/>
          <w:sz w:val="20"/>
          <w:szCs w:val="20"/>
          <w:rtl/>
        </w:rPr>
        <w:softHyphen/>
      </w:r>
      <w:r w:rsidR="00103357">
        <w:rPr>
          <w:rFonts w:hint="cs"/>
          <w:b w:val="0"/>
          <w:bCs w:val="0"/>
          <w:i/>
          <w:sz w:val="20"/>
          <w:szCs w:val="20"/>
          <w:rtl/>
        </w:rPr>
        <w:t>آید</w:t>
      </w:r>
      <w:r w:rsidR="00160A5A">
        <w:rPr>
          <w:rFonts w:hint="cs"/>
          <w:b w:val="0"/>
          <w:bCs w:val="0"/>
          <w:i/>
          <w:sz w:val="20"/>
          <w:szCs w:val="20"/>
          <w:rtl/>
        </w:rPr>
        <w:t>.</w:t>
      </w:r>
    </w:p>
    <w:p w14:paraId="0B0A8C8C" w14:textId="23CC34F3" w:rsidR="00831756" w:rsidRPr="00004F97" w:rsidRDefault="0045507D" w:rsidP="00F112F8">
      <w:pPr>
        <w:pStyle w:val="23"/>
        <w:spacing w:before="120" w:after="120"/>
        <w:jc w:val="right"/>
        <w:rPr>
          <w:b w:val="0"/>
          <w:bCs w:val="0"/>
          <w:i/>
          <w:sz w:val="18"/>
          <w:rtl/>
        </w:rPr>
      </w:pPr>
      <m:oMath>
        <m:sSub>
          <m:sSubPr>
            <m:ctrlPr>
              <w:rPr>
                <w:rFonts w:ascii="Cambria Math" w:hAnsi="Cambria Math"/>
                <w:b w:val="0"/>
                <w:bCs w:val="0"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  <w:sz w:val="18"/>
          </w:rPr>
          <m:t>=</m:t>
        </m:r>
        <m:f>
          <m:fPr>
            <m:ctrlPr>
              <w:rPr>
                <w:rFonts w:ascii="Cambria Math" w:hAnsi="Cambria Math"/>
                <w:b w:val="0"/>
                <w:bCs w:val="0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Ml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18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func>
            <m:r>
              <m:rPr>
                <m:sty m:val="bi"/>
              </m:rPr>
              <w:rPr>
                <w:rFonts w:ascii="Cambria Math" w:hAnsi="Cambria Math"/>
                <w:sz w:val="18"/>
              </w:rPr>
              <m:t>+Mr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18"/>
              </w:rPr>
              <m:t>+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b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18"/>
              </w:rPr>
              <m:t>r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Ml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d>
              <m:dPr>
                <m:begChr m:val="["/>
                <m:endChr m:val="]"/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Ml</m:t>
                </m:r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d>
                  <m:d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p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b w:val="0"/>
                                <w:bCs w:val="0"/>
                                <w:i/>
                                <w:sz w:val="18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</w:rPr>
                              <m:t>θ</m:t>
                            </m:r>
                          </m:e>
                        </m:acc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l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18"/>
                          </w:rPr>
                          <m:t>cos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φ</m:t>
                        </m:r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+g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φ</m:t>
                        </m:r>
                      </m:e>
                    </m:acc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p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φ</m:t>
                        </m:r>
                      </m:e>
                    </m:acc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func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b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hAnsi="Cambria Math"/>
                <w:sz w:val="18"/>
              </w:rPr>
              <m:t>+(∆+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18"/>
              </w:rPr>
              <m:t>)(-</m:t>
            </m:r>
            <m:acc>
              <m:accPr>
                <m:chr m:val="̈"/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d</m:t>
                    </m:r>
                  </m:sub>
                </m:sSub>
              </m:e>
            </m:acc>
            <m:r>
              <m:rPr>
                <m:sty m:val="bi"/>
              </m:rPr>
              <w:rPr>
                <w:rFonts w:ascii="Cambria Math" w:hAnsi="Cambria Math"/>
                <w:sz w:val="18"/>
              </w:rPr>
              <m:t>+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 xml:space="preserve"> 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d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-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d</m:t>
                        </m:r>
                      </m:sub>
                    </m:sSub>
                  </m:e>
                </m:acc>
              </m:e>
            </m:d>
            <m:r>
              <m:rPr>
                <m:sty m:val="bi"/>
              </m:rPr>
              <w:rPr>
                <w:rFonts w:ascii="Cambria Math" w:hAnsi="Cambria Math"/>
                <w:sz w:val="18"/>
              </w:rPr>
              <m:t>+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18"/>
              </w:rPr>
              <m:t>sgn(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18"/>
              </w:rPr>
              <m:t>)</m:t>
            </m:r>
          </m:e>
        </m:d>
      </m:oMath>
      <w:r w:rsidR="00614F68" w:rsidRPr="00004F97">
        <w:rPr>
          <w:b w:val="0"/>
          <w:bCs w:val="0"/>
          <w:i/>
          <w:sz w:val="18"/>
        </w:rPr>
        <w:t xml:space="preserve"> </w:t>
      </w:r>
    </w:p>
    <w:p w14:paraId="10FAAB10" w14:textId="22BCB2ED" w:rsidR="00F112F8" w:rsidRPr="003C5A30" w:rsidRDefault="00F112F8" w:rsidP="003C5A30">
      <w:pPr>
        <w:pStyle w:val="23"/>
        <w:spacing w:before="120" w:after="120"/>
        <w:rPr>
          <w:rFonts w:asciiTheme="majorBidi" w:hAnsiTheme="majorBidi" w:cstheme="majorBidi"/>
          <w:b w:val="0"/>
          <w:bCs w:val="0"/>
          <w:iCs/>
          <w:sz w:val="18"/>
          <w:rtl/>
        </w:rPr>
      </w:pPr>
      <w:r w:rsidRPr="00F112F8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 w:rsidR="003C5A30">
        <w:rPr>
          <w:rFonts w:asciiTheme="majorBidi" w:hAnsiTheme="majorBidi" w:cstheme="majorBidi"/>
          <w:b w:val="0"/>
          <w:bCs w:val="0"/>
          <w:iCs/>
          <w:sz w:val="18"/>
        </w:rPr>
        <w:t>(31)</w:t>
      </w:r>
    </w:p>
    <w:p w14:paraId="15897274" w14:textId="2B0E4446" w:rsidR="0077196A" w:rsidRDefault="00DF66E8" w:rsidP="003C5A30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>به طور مشابه</w:t>
      </w:r>
      <w:r w:rsidR="00F112F8">
        <w:rPr>
          <w:rFonts w:hint="cs"/>
          <w:b w:val="0"/>
          <w:bCs w:val="0"/>
          <w:i/>
          <w:sz w:val="20"/>
          <w:szCs w:val="20"/>
          <w:rtl/>
        </w:rPr>
        <w:t xml:space="preserve"> برای ردیابی چرخش ربات، ابتدا </w:t>
      </w:r>
      <w:r w:rsidR="00103357">
        <w:rPr>
          <w:rFonts w:hint="cs"/>
          <w:b w:val="0"/>
          <w:bCs w:val="0"/>
          <w:i/>
          <w:sz w:val="20"/>
          <w:szCs w:val="20"/>
          <w:rtl/>
        </w:rPr>
        <w:t xml:space="preserve">زاویه چرخشی ربات </w:t>
      </w:r>
      <w:r w:rsidR="0077196A">
        <w:rPr>
          <w:rFonts w:hint="cs"/>
          <w:b w:val="0"/>
          <w:bCs w:val="0"/>
          <w:i/>
          <w:sz w:val="20"/>
          <w:szCs w:val="20"/>
          <w:rtl/>
        </w:rPr>
        <w:t xml:space="preserve">در صفحه </w:t>
      </w:r>
      <w:r w:rsidR="00F112F8">
        <w:rPr>
          <w:rFonts w:hint="cs"/>
          <w:b w:val="0"/>
          <w:bCs w:val="0"/>
          <w:i/>
          <w:sz w:val="20"/>
          <w:szCs w:val="20"/>
          <w:rtl/>
        </w:rPr>
        <w:t xml:space="preserve"> به فرم</w:t>
      </w:r>
      <w:r w:rsidR="0077196A">
        <w:rPr>
          <w:rFonts w:hint="cs"/>
          <w:b w:val="0"/>
          <w:bCs w:val="0"/>
          <w:i/>
          <w:sz w:val="20"/>
          <w:szCs w:val="20"/>
          <w:rtl/>
        </w:rPr>
        <w:t xml:space="preserve"> رابطه</w:t>
      </w:r>
      <w:r w:rsidR="003C5A30" w:rsidRPr="00F059CA">
        <w:rPr>
          <w:b w:val="0"/>
          <w:bCs w:val="0"/>
          <w:iCs/>
          <w:sz w:val="18"/>
        </w:rPr>
        <w:t>(32)</w:t>
      </w:r>
      <w:r w:rsidR="00103357">
        <w:rPr>
          <w:rFonts w:hint="cs"/>
          <w:b w:val="0"/>
          <w:bCs w:val="0"/>
          <w:i/>
          <w:sz w:val="20"/>
          <w:szCs w:val="20"/>
          <w:rtl/>
        </w:rPr>
        <w:t xml:space="preserve"> نوشته می</w:t>
      </w:r>
      <w:r w:rsidR="00103357">
        <w:rPr>
          <w:b w:val="0"/>
          <w:bCs w:val="0"/>
          <w:i/>
          <w:sz w:val="20"/>
          <w:szCs w:val="20"/>
          <w:rtl/>
        </w:rPr>
        <w:softHyphen/>
      </w:r>
      <w:r w:rsidR="00103357">
        <w:rPr>
          <w:rFonts w:hint="cs"/>
          <w:b w:val="0"/>
          <w:bCs w:val="0"/>
          <w:i/>
          <w:sz w:val="20"/>
          <w:szCs w:val="20"/>
          <w:rtl/>
        </w:rPr>
        <w:t>شود</w:t>
      </w:r>
      <w:r w:rsidR="00996B6C">
        <w:rPr>
          <w:rFonts w:hint="cs"/>
          <w:b w:val="0"/>
          <w:bCs w:val="0"/>
          <w:i/>
          <w:sz w:val="20"/>
          <w:szCs w:val="20"/>
          <w:rtl/>
        </w:rPr>
        <w:t xml:space="preserve">، تا یک منحنی شبه </w:t>
      </w:r>
      <w:r w:rsidR="0077196A">
        <w:rPr>
          <w:rFonts w:hint="cs"/>
          <w:b w:val="0"/>
          <w:bCs w:val="0"/>
          <w:i/>
          <w:sz w:val="20"/>
          <w:szCs w:val="20"/>
          <w:rtl/>
        </w:rPr>
        <w:t xml:space="preserve">سینوسی را در صفحه </w:t>
      </w:r>
      <w:r w:rsidR="0077196A">
        <w:rPr>
          <w:b w:val="0"/>
          <w:bCs w:val="0"/>
          <w:i/>
          <w:sz w:val="20"/>
          <w:szCs w:val="20"/>
        </w:rPr>
        <w:t>xy</w:t>
      </w:r>
      <w:r w:rsidR="0077196A">
        <w:rPr>
          <w:rFonts w:hint="cs"/>
          <w:b w:val="0"/>
          <w:bCs w:val="0"/>
          <w:i/>
          <w:sz w:val="20"/>
          <w:szCs w:val="20"/>
          <w:rtl/>
        </w:rPr>
        <w:t xml:space="preserve"> تولید </w:t>
      </w:r>
      <w:r w:rsidR="00103357">
        <w:rPr>
          <w:rFonts w:hint="cs"/>
          <w:b w:val="0"/>
          <w:bCs w:val="0"/>
          <w:i/>
          <w:sz w:val="20"/>
          <w:szCs w:val="20"/>
          <w:rtl/>
        </w:rPr>
        <w:t>شود</w:t>
      </w:r>
      <w:r w:rsidR="0077196A">
        <w:rPr>
          <w:rFonts w:hint="cs"/>
          <w:b w:val="0"/>
          <w:bCs w:val="0"/>
          <w:i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77196A" w14:paraId="7F22457A" w14:textId="77777777" w:rsidTr="003871C1">
        <w:tc>
          <w:tcPr>
            <w:tcW w:w="2303" w:type="dxa"/>
          </w:tcPr>
          <w:p w14:paraId="2028E7AD" w14:textId="629B86C2" w:rsidR="0077196A" w:rsidRPr="003871C1" w:rsidRDefault="003871C1" w:rsidP="0077196A">
            <w:pPr>
              <w:pStyle w:val="23"/>
              <w:spacing w:before="120" w:after="120"/>
              <w:rPr>
                <w:b w:val="0"/>
                <w:bCs w:val="0"/>
                <w:iCs/>
                <w:sz w:val="18"/>
              </w:rPr>
            </w:pPr>
            <w:r w:rsidRPr="003871C1">
              <w:rPr>
                <w:b w:val="0"/>
                <w:bCs w:val="0"/>
                <w:iCs/>
                <w:sz w:val="18"/>
              </w:rPr>
              <w:t>(32</w:t>
            </w:r>
            <w:r>
              <w:rPr>
                <w:b w:val="0"/>
                <w:bCs w:val="0"/>
                <w:iCs/>
                <w:sz w:val="18"/>
              </w:rPr>
              <w:t>)</w:t>
            </w:r>
          </w:p>
        </w:tc>
        <w:tc>
          <w:tcPr>
            <w:tcW w:w="2303" w:type="dxa"/>
          </w:tcPr>
          <w:p w14:paraId="5C4C88A0" w14:textId="3D14CCD6" w:rsidR="0077196A" w:rsidRPr="00004F97" w:rsidRDefault="0045507D" w:rsidP="0077196A">
            <w:pPr>
              <w:pStyle w:val="23"/>
              <w:spacing w:before="120" w:after="120"/>
              <w:rPr>
                <w:b w:val="0"/>
                <w:bCs w:val="0"/>
                <w:i/>
                <w:sz w:val="1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"/>
                        <w:b w:val="0"/>
                        <w:bCs w:val="0"/>
                        <w:sz w:val="18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 w:hint="cs"/>
                        <w:sz w:val="18"/>
                        <w:rtl/>
                      </w:rPr>
                      <m:t>θ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18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18"/>
                          </w:rPr>
                          <m:t>tan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b w:val="0"/>
                                <w:bCs w:val="0"/>
                                <w:i/>
                                <w:sz w:val="18"/>
                              </w:rPr>
                            </m:ctrlPr>
                          </m:funcPr>
                          <m:fNam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18"/>
                              </w:rPr>
                              <m:t>sin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 w:val="0"/>
                                    <w:bCs w:val="0"/>
                                    <w:i/>
                                    <w:sz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18"/>
                                  </w:rPr>
                                  <m:t>vt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</m:oMath>
            </m:oMathPara>
          </w:p>
        </w:tc>
      </w:tr>
    </w:tbl>
    <w:p w14:paraId="108AFD5F" w14:textId="355B06AD" w:rsidR="00996B6C" w:rsidRDefault="00996B6C" w:rsidP="00103357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>سپس خطای ردیا</w:t>
      </w:r>
      <w:r w:rsidR="00103357">
        <w:rPr>
          <w:rFonts w:hint="cs"/>
          <w:b w:val="0"/>
          <w:bCs w:val="0"/>
          <w:i/>
          <w:sz w:val="20"/>
          <w:szCs w:val="20"/>
          <w:rtl/>
        </w:rPr>
        <w:t>بی زاویه چرخش را با معادله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 </w:t>
      </w:r>
      <w:r w:rsidR="00103357">
        <w:rPr>
          <w:rFonts w:hint="cs"/>
          <w:b w:val="0"/>
          <w:bCs w:val="0"/>
          <w:i/>
          <w:sz w:val="20"/>
          <w:szCs w:val="20"/>
          <w:rtl/>
        </w:rPr>
        <w:t>(33) بدست می</w:t>
      </w:r>
      <w:r w:rsidR="00103357">
        <w:rPr>
          <w:b w:val="0"/>
          <w:bCs w:val="0"/>
          <w:i/>
          <w:sz w:val="20"/>
          <w:szCs w:val="20"/>
          <w:rtl/>
        </w:rPr>
        <w:softHyphen/>
      </w:r>
      <w:r w:rsidR="00103357">
        <w:rPr>
          <w:rFonts w:hint="cs"/>
          <w:b w:val="0"/>
          <w:bCs w:val="0"/>
          <w:i/>
          <w:sz w:val="20"/>
          <w:szCs w:val="20"/>
          <w:rtl/>
        </w:rPr>
        <w:t>آید</w:t>
      </w:r>
      <w:r>
        <w:rPr>
          <w:rFonts w:hint="cs"/>
          <w:b w:val="0"/>
          <w:bCs w:val="0"/>
          <w:i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996B6C" w14:paraId="2C3E1905" w14:textId="77777777" w:rsidTr="00773E38">
        <w:tc>
          <w:tcPr>
            <w:tcW w:w="2303" w:type="dxa"/>
          </w:tcPr>
          <w:p w14:paraId="2202B3CD" w14:textId="77777777" w:rsidR="00996B6C" w:rsidRPr="007B443E" w:rsidRDefault="00996B6C" w:rsidP="00773E38">
            <w:pPr>
              <w:pStyle w:val="23"/>
              <w:spacing w:before="120" w:after="120"/>
              <w:rPr>
                <w:b w:val="0"/>
                <w:bCs w:val="0"/>
                <w:iCs/>
                <w:sz w:val="18"/>
                <w:rtl/>
              </w:rPr>
            </w:pPr>
            <w:r w:rsidRPr="007B443E">
              <w:rPr>
                <w:b w:val="0"/>
                <w:bCs w:val="0"/>
                <w:iCs/>
                <w:sz w:val="18"/>
              </w:rPr>
              <w:t>(33)</w:t>
            </w:r>
          </w:p>
        </w:tc>
        <w:tc>
          <w:tcPr>
            <w:tcW w:w="2303" w:type="dxa"/>
          </w:tcPr>
          <w:p w14:paraId="5CB87A71" w14:textId="0F669AFE" w:rsidR="00996B6C" w:rsidRPr="00004F97" w:rsidRDefault="0045507D" w:rsidP="00773E38">
            <w:pPr>
              <w:pStyle w:val="23"/>
              <w:spacing w:before="120" w:after="120"/>
              <w:rPr>
                <w:b w:val="0"/>
                <w:bCs w:val="0"/>
                <w:i/>
                <w:sz w:val="1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=θ-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θ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d</m:t>
                    </m:r>
                  </m:sub>
                </m:sSub>
              </m:oMath>
            </m:oMathPara>
          </w:p>
        </w:tc>
      </w:tr>
    </w:tbl>
    <w:p w14:paraId="52540599" w14:textId="57932432" w:rsidR="003871C1" w:rsidRDefault="003871C1" w:rsidP="006A6F4F">
      <w:pPr>
        <w:pStyle w:val="23"/>
        <w:spacing w:before="120" w:after="120"/>
        <w:rPr>
          <w:b w:val="0"/>
          <w:bCs w:val="0"/>
          <w:i/>
          <w:sz w:val="20"/>
          <w:szCs w:val="20"/>
          <w:rtl/>
        </w:rPr>
      </w:pPr>
      <w:r>
        <w:rPr>
          <w:rFonts w:hint="cs"/>
          <w:b w:val="0"/>
          <w:bCs w:val="0"/>
          <w:i/>
          <w:sz w:val="20"/>
          <w:szCs w:val="20"/>
          <w:rtl/>
        </w:rPr>
        <w:t xml:space="preserve">برای ردیابی زاویه چرخش، </w:t>
      </w:r>
      <w:r w:rsidR="008C429A">
        <w:rPr>
          <w:rFonts w:hint="cs"/>
          <w:b w:val="0"/>
          <w:bCs w:val="0"/>
          <w:i/>
          <w:sz w:val="20"/>
          <w:szCs w:val="20"/>
          <w:rtl/>
        </w:rPr>
        <w:t xml:space="preserve">سطح </w:t>
      </w:r>
      <w:r>
        <w:rPr>
          <w:rFonts w:hint="cs"/>
          <w:b w:val="0"/>
          <w:bCs w:val="0"/>
          <w:i/>
          <w:sz w:val="20"/>
          <w:szCs w:val="20"/>
          <w:rtl/>
        </w:rPr>
        <w:t>لغزش براساس خطای ردیابی زاویه چرخش تعریف می</w:t>
      </w:r>
      <w:r>
        <w:rPr>
          <w:b w:val="0"/>
          <w:bCs w:val="0"/>
          <w:i/>
          <w:sz w:val="20"/>
          <w:szCs w:val="20"/>
          <w:rtl/>
        </w:rPr>
        <w:softHyphen/>
      </w:r>
      <w:r w:rsidR="00103357">
        <w:rPr>
          <w:rFonts w:hint="cs"/>
          <w:b w:val="0"/>
          <w:bCs w:val="0"/>
          <w:i/>
          <w:sz w:val="20"/>
          <w:szCs w:val="20"/>
          <w:rtl/>
        </w:rPr>
        <w:t>شود</w:t>
      </w:r>
      <w:r>
        <w:rPr>
          <w:rFonts w:hint="cs"/>
          <w:b w:val="0"/>
          <w:bCs w:val="0"/>
          <w:i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996B6C" w14:paraId="060B69FF" w14:textId="77777777" w:rsidTr="00996B6C">
        <w:tc>
          <w:tcPr>
            <w:tcW w:w="2303" w:type="dxa"/>
          </w:tcPr>
          <w:p w14:paraId="6A1871F6" w14:textId="1CA0C9DA" w:rsidR="00996B6C" w:rsidRPr="00996B6C" w:rsidRDefault="00996B6C" w:rsidP="0077196A">
            <w:pPr>
              <w:pStyle w:val="23"/>
              <w:spacing w:before="120" w:after="120"/>
              <w:rPr>
                <w:b w:val="0"/>
                <w:bCs w:val="0"/>
                <w:iCs/>
                <w:sz w:val="18"/>
                <w:rtl/>
              </w:rPr>
            </w:pPr>
            <w:r w:rsidRPr="00996B6C">
              <w:rPr>
                <w:b w:val="0"/>
                <w:bCs w:val="0"/>
                <w:iCs/>
                <w:sz w:val="18"/>
              </w:rPr>
              <w:t>(34)</w:t>
            </w:r>
          </w:p>
        </w:tc>
        <w:tc>
          <w:tcPr>
            <w:tcW w:w="2303" w:type="dxa"/>
          </w:tcPr>
          <w:p w14:paraId="46D8CBB3" w14:textId="6AFE622E" w:rsidR="00996B6C" w:rsidRPr="00004F97" w:rsidRDefault="0045507D" w:rsidP="00996B6C">
            <w:pPr>
              <w:pStyle w:val="23"/>
              <w:spacing w:before="120" w:after="120"/>
              <w:rPr>
                <w:b w:val="0"/>
                <w:bCs w:val="0"/>
                <w:i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3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18"/>
                  </w:rPr>
                  <m:t>=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3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3</m:t>
                    </m:r>
                  </m:sub>
                </m:sSub>
              </m:oMath>
            </m:oMathPara>
          </w:p>
        </w:tc>
      </w:tr>
    </w:tbl>
    <w:p w14:paraId="55404BC8" w14:textId="6B3606B4" w:rsidR="000C3A60" w:rsidRDefault="003C5A30" w:rsidP="006A6F4F">
      <w:pPr>
        <w:pStyle w:val="23"/>
        <w:spacing w:before="120" w:after="120"/>
        <w:rPr>
          <w:b w:val="0"/>
          <w:bCs w:val="0"/>
          <w:i/>
          <w:sz w:val="20"/>
          <w:szCs w:val="20"/>
          <w:lang w:val="en-GB"/>
        </w:rPr>
      </w:pPr>
      <w:r>
        <w:rPr>
          <w:rFonts w:hint="cs"/>
          <w:b w:val="0"/>
          <w:bCs w:val="0"/>
          <w:i/>
          <w:sz w:val="20"/>
          <w:szCs w:val="20"/>
          <w:rtl/>
          <w:lang w:val="en-GB"/>
        </w:rPr>
        <w:t>سپس دینامیک سطح لغزش بدست آ</w:t>
      </w:r>
      <w:r w:rsidR="008C429A">
        <w:rPr>
          <w:rFonts w:hint="cs"/>
          <w:b w:val="0"/>
          <w:bCs w:val="0"/>
          <w:i/>
          <w:sz w:val="20"/>
          <w:szCs w:val="20"/>
          <w:rtl/>
          <w:lang w:val="en-GB"/>
        </w:rPr>
        <w:t>م</w:t>
      </w:r>
      <w:r>
        <w:rPr>
          <w:rFonts w:hint="cs"/>
          <w:b w:val="0"/>
          <w:bCs w:val="0"/>
          <w:i/>
          <w:sz w:val="20"/>
          <w:szCs w:val="20"/>
          <w:rtl/>
          <w:lang w:val="en-GB"/>
        </w:rPr>
        <w:t>ده،</w:t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 xml:space="preserve"> و برای اینکه سطح لغزش جذب کننده باشد از تابع علامت استفاده می</w:t>
      </w:r>
      <w:r w:rsidR="008E301A">
        <w:rPr>
          <w:b w:val="0"/>
          <w:bCs w:val="0"/>
          <w:i/>
          <w:sz w:val="20"/>
          <w:szCs w:val="20"/>
          <w:rtl/>
          <w:lang w:val="en-GB"/>
        </w:rPr>
        <w:softHyphen/>
      </w:r>
      <w:r>
        <w:rPr>
          <w:rFonts w:hint="cs"/>
          <w:b w:val="0"/>
          <w:bCs w:val="0"/>
          <w:i/>
          <w:sz w:val="20"/>
          <w:szCs w:val="20"/>
          <w:rtl/>
          <w:lang w:val="en-GB"/>
        </w:rPr>
        <w:t>شود</w:t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>.</w:t>
      </w:r>
      <w:r w:rsidR="002B77E7">
        <w:rPr>
          <w:rFonts w:hint="cs"/>
          <w:b w:val="0"/>
          <w:bCs w:val="0"/>
          <w:i/>
          <w:sz w:val="20"/>
          <w:szCs w:val="20"/>
          <w:rtl/>
          <w:lang w:val="en-GB"/>
        </w:rPr>
        <w:t xml:space="preserve"> </w:t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>برای این منظور با مشتق</w:t>
      </w:r>
      <w:r w:rsidR="008E301A">
        <w:rPr>
          <w:b w:val="0"/>
          <w:bCs w:val="0"/>
          <w:i/>
          <w:sz w:val="20"/>
          <w:szCs w:val="20"/>
          <w:rtl/>
          <w:lang w:val="en-GB"/>
        </w:rPr>
        <w:softHyphen/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>گیری از رابطه</w:t>
      </w:r>
      <w:r w:rsidRPr="00F059CA">
        <w:rPr>
          <w:b w:val="0"/>
          <w:bCs w:val="0"/>
          <w:iCs/>
          <w:sz w:val="18"/>
          <w:lang w:val="en-GB"/>
        </w:rPr>
        <w:t>(34)</w:t>
      </w:r>
      <w:r w:rsidR="008C429A">
        <w:rPr>
          <w:b w:val="0"/>
          <w:bCs w:val="0"/>
          <w:iCs/>
          <w:sz w:val="18"/>
        </w:rPr>
        <w:t xml:space="preserve"> </w:t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 xml:space="preserve"> و جایگذاری معادله دینامیکی ربات</w:t>
      </w:r>
      <w:r w:rsidR="008C429A">
        <w:rPr>
          <w:rFonts w:hint="cs"/>
          <w:b w:val="0"/>
          <w:bCs w:val="0"/>
          <w:i/>
          <w:sz w:val="20"/>
          <w:szCs w:val="20"/>
          <w:rtl/>
          <w:lang w:val="en-GB"/>
        </w:rPr>
        <w:t xml:space="preserve"> </w:t>
      </w:r>
      <w:r w:rsidR="00F059CA" w:rsidRPr="00F059CA">
        <w:rPr>
          <w:b w:val="0"/>
          <w:bCs w:val="0"/>
          <w:iCs/>
          <w:sz w:val="18"/>
          <w:lang w:val="en-GB"/>
        </w:rPr>
        <w:t>(21)</w:t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 xml:space="preserve"> در مشتق رابطه</w:t>
      </w:r>
      <w:r w:rsidR="00F059CA">
        <w:rPr>
          <w:b w:val="0"/>
          <w:bCs w:val="0"/>
          <w:i/>
          <w:sz w:val="20"/>
          <w:szCs w:val="20"/>
          <w:lang w:val="en-GB"/>
        </w:rPr>
        <w:t xml:space="preserve"> </w:t>
      </w:r>
      <w:r w:rsidR="00F059CA" w:rsidRPr="00F059CA">
        <w:rPr>
          <w:b w:val="0"/>
          <w:bCs w:val="0"/>
          <w:iCs/>
          <w:sz w:val="18"/>
          <w:lang w:val="en-GB"/>
        </w:rPr>
        <w:t>(34)</w:t>
      </w:r>
      <w:r w:rsidR="00F059CA">
        <w:rPr>
          <w:b w:val="0"/>
          <w:bCs w:val="0"/>
          <w:iCs/>
          <w:sz w:val="18"/>
          <w:lang w:val="en-GB"/>
        </w:rPr>
        <w:t xml:space="preserve"> </w:t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>سیگنال ورودی کنترلی را بدست می</w:t>
      </w:r>
      <w:r w:rsidR="008E301A">
        <w:rPr>
          <w:b w:val="0"/>
          <w:bCs w:val="0"/>
          <w:i/>
          <w:sz w:val="20"/>
          <w:szCs w:val="20"/>
          <w:rtl/>
          <w:lang w:val="en-GB"/>
        </w:rPr>
        <w:softHyphen/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>آ</w:t>
      </w:r>
      <w:r w:rsidR="00103357">
        <w:rPr>
          <w:rFonts w:hint="cs"/>
          <w:b w:val="0"/>
          <w:bCs w:val="0"/>
          <w:i/>
          <w:sz w:val="20"/>
          <w:szCs w:val="20"/>
          <w:rtl/>
          <w:lang w:val="en-GB"/>
        </w:rPr>
        <w:t>ید</w:t>
      </w:r>
      <w:r w:rsidR="008E301A">
        <w:rPr>
          <w:rFonts w:hint="cs"/>
          <w:b w:val="0"/>
          <w:bCs w:val="0"/>
          <w:i/>
          <w:sz w:val="20"/>
          <w:szCs w:val="20"/>
          <w:rtl/>
          <w:lang w:val="en-GB"/>
        </w:rPr>
        <w:t>.</w:t>
      </w:r>
    </w:p>
    <w:p w14:paraId="6934B550" w14:textId="2D9992D7" w:rsidR="003D4B8A" w:rsidRPr="00316B8C" w:rsidRDefault="0045507D" w:rsidP="000C3A60">
      <w:pPr>
        <w:pStyle w:val="23"/>
        <w:spacing w:before="120" w:after="120"/>
        <w:jc w:val="right"/>
        <w:rPr>
          <w:i/>
          <w:sz w:val="18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18"/>
                <w:lang w:val="en-GB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  <w:lang w:val="en-GB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  <w:lang w:val="en-GB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18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  <m:ctrlPr>
              <w:rPr>
                <w:rFonts w:ascii="Cambria Math" w:hAnsi="Cambria Math"/>
                <w:i/>
                <w:sz w:val="18"/>
                <w:lang w:val="en-GB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rd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 w:val="1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-2M</m:t>
            </m: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l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</m:t>
                </m:r>
              </m:sup>
            </m:sSup>
            <m:acc>
              <m:accPr>
                <m:chr m:val="̇"/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θ</m:t>
                </m:r>
              </m:e>
            </m:acc>
            <m:acc>
              <m:accPr>
                <m:chr m:val="̇"/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φ</m:t>
                </m:r>
              </m:e>
            </m:acc>
            <m:func>
              <m:funcPr>
                <m:ctrlPr>
                  <w:rPr>
                    <w:rFonts w:ascii="Cambria Math" w:hAnsi="Cambria Math"/>
                    <w:b w:val="0"/>
                    <w:bCs w:val="0"/>
                    <w:i/>
                    <w:sz w:val="18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2φ+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Ω+2M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l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r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cos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φ</m:t>
                        </m:r>
                      </m:e>
                    </m:d>
                  </m:e>
                </m:d>
                <m:d>
                  <m:d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dPr>
                  <m:e>
                    <m:acc>
                      <m:accPr>
                        <m:chr m:val="̈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 w:val="0"/>
                                <w:bCs w:val="0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</w:rPr>
                              <m:t>d</m:t>
                            </m:r>
                          </m:sub>
                        </m:sSub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d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b w:val="0"/>
                                <w:bCs w:val="0"/>
                                <w:i/>
                                <w:sz w:val="18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</w:rPr>
                              <m:t>θ</m:t>
                            </m:r>
                          </m:e>
                        </m:ac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-</m:t>
                        </m:r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b w:val="0"/>
                                <w:bCs w:val="0"/>
                                <w:i/>
                                <w:sz w:val="1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 w:val="0"/>
                                    <w:bCs w:val="0"/>
                                    <w:i/>
                                    <w:sz w:val="1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18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18"/>
                                  </w:rPr>
                                  <m:t>d</m:t>
                                </m:r>
                              </m:sub>
                            </m:sSub>
                          </m:e>
                        </m:acc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3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sgn(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3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)</m:t>
                    </m:r>
                  </m:e>
                </m:d>
              </m:e>
            </m:func>
          </m:e>
        </m:d>
      </m:oMath>
      <w:r w:rsidR="00702C90" w:rsidRPr="00316B8C">
        <w:rPr>
          <w:rFonts w:hint="cs"/>
          <w:i/>
          <w:sz w:val="18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3D4B8A" w14:paraId="5DE8337C" w14:textId="77777777" w:rsidTr="00AE5E82">
        <w:trPr>
          <w:trHeight w:val="306"/>
        </w:trPr>
        <w:tc>
          <w:tcPr>
            <w:tcW w:w="2303" w:type="dxa"/>
          </w:tcPr>
          <w:p w14:paraId="261CA205" w14:textId="1696849B" w:rsidR="00702C90" w:rsidRPr="005E621E" w:rsidRDefault="005E621E" w:rsidP="005E621E">
            <w:pPr>
              <w:pStyle w:val="23"/>
              <w:spacing w:before="120" w:after="120"/>
              <w:rPr>
                <w:b w:val="0"/>
                <w:bCs w:val="0"/>
                <w:iCs/>
                <w:sz w:val="18"/>
                <w:rtl/>
                <w:lang w:val="en-GB"/>
              </w:rPr>
            </w:pPr>
            <w:r>
              <w:rPr>
                <w:b w:val="0"/>
                <w:bCs w:val="0"/>
                <w:iCs/>
                <w:sz w:val="18"/>
                <w:lang w:val="en-GB"/>
              </w:rPr>
              <w:t>(35)</w:t>
            </w:r>
          </w:p>
        </w:tc>
        <w:tc>
          <w:tcPr>
            <w:tcW w:w="2303" w:type="dxa"/>
          </w:tcPr>
          <w:p w14:paraId="33805922" w14:textId="4EE22C92" w:rsidR="003D4B8A" w:rsidRPr="002043C2" w:rsidRDefault="003D4B8A" w:rsidP="00DF66E8">
            <w:pPr>
              <w:pStyle w:val="23"/>
              <w:spacing w:before="120" w:after="120"/>
              <w:rPr>
                <w:b w:val="0"/>
                <w:bCs w:val="0"/>
                <w:i/>
                <w:sz w:val="20"/>
                <w:szCs w:val="20"/>
                <w:rtl/>
              </w:rPr>
            </w:pPr>
          </w:p>
        </w:tc>
      </w:tr>
    </w:tbl>
    <w:p w14:paraId="7CD5F6C0" w14:textId="77777777" w:rsidR="00DF66E8" w:rsidRPr="007A41F8" w:rsidRDefault="00DF66E8" w:rsidP="00DF66E8">
      <w:pPr>
        <w:pStyle w:val="23"/>
        <w:spacing w:before="120" w:after="120"/>
        <w:rPr>
          <w:sz w:val="20"/>
          <w:szCs w:val="20"/>
          <w:rtl/>
        </w:rPr>
      </w:pPr>
      <w:r w:rsidRPr="007A41F8">
        <w:rPr>
          <w:rFonts w:hint="cs"/>
          <w:sz w:val="20"/>
          <w:szCs w:val="20"/>
          <w:rtl/>
        </w:rPr>
        <w:t>3-2- تحلیل پایداری</w:t>
      </w:r>
    </w:p>
    <w:p w14:paraId="3768241A" w14:textId="5B468DD2" w:rsidR="00DF66E8" w:rsidRDefault="00DF66E8" w:rsidP="003C5A30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>در حقیقت مدل دینامیکی سیستم با یک سری عدم قطعیت و نامعینی همراه است و نمی</w:t>
      </w:r>
      <w:r>
        <w:rPr>
          <w:b w:val="0"/>
          <w:bCs w:val="0"/>
          <w:sz w:val="20"/>
          <w:szCs w:val="20"/>
          <w:rtl/>
        </w:rPr>
        <w:softHyphen/>
      </w:r>
      <w:r>
        <w:rPr>
          <w:rFonts w:hint="cs"/>
          <w:b w:val="0"/>
          <w:bCs w:val="0"/>
          <w:sz w:val="20"/>
          <w:szCs w:val="20"/>
          <w:rtl/>
        </w:rPr>
        <w:t>توان</w:t>
      </w:r>
      <w:r w:rsidR="00AE5E82">
        <w:rPr>
          <w:rFonts w:hint="cs"/>
          <w:b w:val="0"/>
          <w:bCs w:val="0"/>
          <w:sz w:val="20"/>
          <w:szCs w:val="20"/>
          <w:rtl/>
        </w:rPr>
        <w:t xml:space="preserve">د تمام جزئیات سیستم را بیان کند. معادله دینامیکی </w:t>
      </w:r>
      <w:r>
        <w:rPr>
          <w:rFonts w:hint="cs"/>
          <w:b w:val="0"/>
          <w:bCs w:val="0"/>
          <w:sz w:val="20"/>
          <w:szCs w:val="20"/>
          <w:rtl/>
        </w:rPr>
        <w:t>سیستم واقعی با پارامترها</w:t>
      </w:r>
      <w:r w:rsidR="003C5A30">
        <w:rPr>
          <w:rFonts w:hint="cs"/>
          <w:b w:val="0"/>
          <w:bCs w:val="0"/>
          <w:sz w:val="20"/>
          <w:szCs w:val="20"/>
          <w:rtl/>
        </w:rPr>
        <w:t>ی نامعین به صورت زیر در نظر گرفته شده است</w:t>
      </w:r>
      <w:r>
        <w:rPr>
          <w:rFonts w:hint="cs"/>
          <w:b w:val="0"/>
          <w:bCs w:val="0"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7A41F8" w14:paraId="4E4799A9" w14:textId="77777777" w:rsidTr="007D2A40">
        <w:tc>
          <w:tcPr>
            <w:tcW w:w="2303" w:type="dxa"/>
            <w:vAlign w:val="bottom"/>
          </w:tcPr>
          <w:p w14:paraId="313DD921" w14:textId="100DDDA5" w:rsidR="007A41F8" w:rsidRPr="007A41F8" w:rsidRDefault="000F1B7E" w:rsidP="00CB0AB1">
            <w:pPr>
              <w:pStyle w:val="23"/>
              <w:spacing w:before="120" w:after="120"/>
              <w:rPr>
                <w:b w:val="0"/>
                <w:bCs w:val="0"/>
                <w:sz w:val="18"/>
                <w:lang w:val="en-GB"/>
              </w:rPr>
            </w:pPr>
            <w:r>
              <w:rPr>
                <w:b w:val="0"/>
                <w:bCs w:val="0"/>
                <w:sz w:val="18"/>
                <w:lang w:val="en-GB"/>
              </w:rPr>
              <w:t>(3</w:t>
            </w:r>
            <w:r w:rsidR="00CB0AB1">
              <w:rPr>
                <w:b w:val="0"/>
                <w:bCs w:val="0"/>
                <w:sz w:val="18"/>
                <w:lang w:val="en-GB"/>
              </w:rPr>
              <w:t>6</w:t>
            </w:r>
            <w:r>
              <w:rPr>
                <w:b w:val="0"/>
                <w:bCs w:val="0"/>
                <w:sz w:val="18"/>
                <w:lang w:val="en-GB"/>
              </w:rPr>
              <w:t>)</w:t>
            </w:r>
          </w:p>
        </w:tc>
        <w:tc>
          <w:tcPr>
            <w:tcW w:w="2303" w:type="dxa"/>
          </w:tcPr>
          <w:p w14:paraId="2CBF9F1B" w14:textId="09F3466A" w:rsidR="007A41F8" w:rsidRPr="00316B8C" w:rsidRDefault="0045507D" w:rsidP="00DF66E8">
            <w:pPr>
              <w:pStyle w:val="23"/>
              <w:spacing w:before="120" w:after="120"/>
              <w:rPr>
                <w:b w:val="0"/>
                <w:bCs w:val="0"/>
                <w:sz w:val="20"/>
                <w:szCs w:val="20"/>
                <w:rtl/>
              </w:rPr>
            </w:pPr>
            <m:oMathPara>
              <m:oMath>
                <m:acc>
                  <m:accPr>
                    <m:chr m:val="̈"/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acc>
                <m:r>
                  <m:rPr>
                    <m:sty m:val="b"/>
                  </m:rPr>
                  <w:rPr>
                    <w:rFonts w:ascii="Cambria Math" w:hAnsi="Cambria Math"/>
                    <w:sz w:val="18"/>
                  </w:rPr>
                  <m:t>+δ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1</m:t>
                </m:r>
              </m:oMath>
            </m:oMathPara>
          </w:p>
        </w:tc>
      </w:tr>
    </w:tbl>
    <w:p w14:paraId="0E888E4B" w14:textId="5466EC22" w:rsidR="000F1B7E" w:rsidRDefault="00DF66E8" w:rsidP="000F1B7E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 xml:space="preserve">که </w:t>
      </w:r>
      <m:oMath>
        <m:r>
          <m:rPr>
            <m:sty m:val="bi"/>
          </m:rPr>
          <w:rPr>
            <w:rFonts w:ascii="Cambria Math" w:hAnsi="Cambria Math"/>
            <w:sz w:val="18"/>
          </w:rPr>
          <m:t xml:space="preserve"> </m:t>
        </m:r>
        <m:r>
          <m:rPr>
            <m:sty m:val="b"/>
          </m:rPr>
          <w:rPr>
            <w:rFonts w:ascii="Cambria Math" w:hAnsi="Cambria Math"/>
            <w:sz w:val="18"/>
          </w:rPr>
          <m:t>δ</m:t>
        </m:r>
        <m:r>
          <m:rPr>
            <m:sty m:val="bi"/>
          </m:rPr>
          <w:rPr>
            <w:rFonts w:ascii="Cambria Math" w:hAnsi="Cambria Math"/>
            <w:sz w:val="18"/>
          </w:rPr>
          <m:t>1</m:t>
        </m:r>
      </m:oMath>
      <w:r>
        <w:rPr>
          <w:rFonts w:hint="cs"/>
          <w:b w:val="0"/>
          <w:bCs w:val="0"/>
          <w:sz w:val="20"/>
          <w:szCs w:val="20"/>
          <w:rtl/>
        </w:rPr>
        <w:t>پارامتر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sz w:val="20"/>
          <w:szCs w:val="20"/>
          <w:rtl/>
        </w:rPr>
        <w:t>نامعین سیستم است.</w:t>
      </w:r>
      <w:r>
        <w:rPr>
          <w:b w:val="0"/>
          <w:bCs w:val="0"/>
          <w:sz w:val="20"/>
          <w:szCs w:val="20"/>
        </w:rPr>
        <w:tab/>
      </w:r>
      <w:r>
        <w:rPr>
          <w:rFonts w:hint="cs"/>
          <w:b w:val="0"/>
          <w:bCs w:val="0"/>
          <w:sz w:val="20"/>
          <w:szCs w:val="20"/>
          <w:rtl/>
        </w:rPr>
        <w:t>با انتخاب یک تابع لیاپانف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به</w:t>
      </w:r>
      <w:r w:rsidR="008C429A">
        <w:rPr>
          <w:b w:val="0"/>
          <w:bCs w:val="0"/>
          <w:sz w:val="20"/>
          <w:szCs w:val="20"/>
          <w:rtl/>
        </w:rPr>
        <w:softHyphen/>
      </w:r>
      <w:r w:rsidR="008C429A">
        <w:rPr>
          <w:rFonts w:hint="cs"/>
          <w:b w:val="0"/>
          <w:bCs w:val="0"/>
          <w:sz w:val="20"/>
          <w:szCs w:val="20"/>
          <w:rtl/>
        </w:rPr>
        <w:t>صورت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0F1B7E" w14:paraId="47E14191" w14:textId="77777777" w:rsidTr="007D2A40">
        <w:tc>
          <w:tcPr>
            <w:tcW w:w="2303" w:type="dxa"/>
            <w:vAlign w:val="bottom"/>
          </w:tcPr>
          <w:p w14:paraId="27C7866D" w14:textId="66DC7C24" w:rsidR="000F1B7E" w:rsidRPr="00230D9D" w:rsidRDefault="000F1B7E" w:rsidP="00CB0AB1">
            <w:pPr>
              <w:pStyle w:val="23"/>
              <w:spacing w:before="120" w:after="120"/>
              <w:rPr>
                <w:b w:val="0"/>
                <w:bCs w:val="0"/>
                <w:sz w:val="18"/>
                <w:rtl/>
                <w:lang w:val="en-GB"/>
              </w:rPr>
            </w:pPr>
            <w:r w:rsidRPr="00230D9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230D9D">
              <w:rPr>
                <w:b w:val="0"/>
                <w:bCs w:val="0"/>
                <w:sz w:val="18"/>
                <w:lang w:val="en-GB"/>
              </w:rPr>
              <w:t>(</w:t>
            </w:r>
            <w:r w:rsidR="00CB0AB1">
              <w:rPr>
                <w:b w:val="0"/>
                <w:bCs w:val="0"/>
                <w:sz w:val="18"/>
                <w:lang w:val="en-GB"/>
              </w:rPr>
              <w:t>37</w:t>
            </w:r>
            <w:r w:rsidRPr="00230D9D">
              <w:rPr>
                <w:b w:val="0"/>
                <w:bCs w:val="0"/>
                <w:sz w:val="18"/>
                <w:lang w:val="en-GB"/>
              </w:rPr>
              <w:t>)</w:t>
            </w:r>
          </w:p>
        </w:tc>
        <w:tc>
          <w:tcPr>
            <w:tcW w:w="2303" w:type="dxa"/>
          </w:tcPr>
          <w:p w14:paraId="2C7CB966" w14:textId="3E8B506B" w:rsidR="000F1B7E" w:rsidRPr="00316B8C" w:rsidRDefault="0045507D" w:rsidP="00DF66E8">
            <w:pPr>
              <w:pStyle w:val="23"/>
              <w:spacing w:before="120" w:after="120"/>
              <w:rPr>
                <w:b w:val="0"/>
                <w:bCs w:val="0"/>
                <w:i/>
                <w:sz w:val="1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den>
                </m:f>
                <m:sSubSup>
                  <m:sSub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2</m:t>
                    </m:r>
                  </m:sup>
                </m:sSubSup>
              </m:oMath>
            </m:oMathPara>
          </w:p>
        </w:tc>
      </w:tr>
    </w:tbl>
    <w:p w14:paraId="279D2467" w14:textId="23300B18" w:rsidR="00C2127F" w:rsidRDefault="003C5A30" w:rsidP="00CB0AB1">
      <w:pPr>
        <w:pStyle w:val="23"/>
        <w:spacing w:before="120" w:after="120"/>
        <w:rPr>
          <w:b w:val="0"/>
          <w:bCs w:val="0"/>
          <w:sz w:val="20"/>
          <w:szCs w:val="20"/>
        </w:rPr>
      </w:pPr>
      <w:r>
        <w:rPr>
          <w:rFonts w:hint="cs"/>
          <w:b w:val="0"/>
          <w:bCs w:val="0"/>
          <w:sz w:val="20"/>
          <w:szCs w:val="20"/>
          <w:rtl/>
        </w:rPr>
        <w:t xml:space="preserve">و </w:t>
      </w:r>
      <w:r w:rsidR="00DF66E8">
        <w:rPr>
          <w:rFonts w:hint="cs"/>
          <w:b w:val="0"/>
          <w:bCs w:val="0"/>
          <w:sz w:val="20"/>
          <w:szCs w:val="20"/>
          <w:rtl/>
        </w:rPr>
        <w:t>مشتق گیری</w:t>
      </w:r>
      <w:r w:rsidR="000F1B7E">
        <w:rPr>
          <w:rFonts w:hint="cs"/>
          <w:b w:val="0"/>
          <w:bCs w:val="0"/>
          <w:sz w:val="20"/>
          <w:szCs w:val="20"/>
          <w:rtl/>
        </w:rPr>
        <w:t xml:space="preserve"> نسبت به زمان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DF66E8">
        <w:rPr>
          <w:b w:val="0"/>
          <w:bCs w:val="0"/>
          <w:sz w:val="20"/>
          <w:szCs w:val="20"/>
        </w:rPr>
        <w:t xml:space="preserve">                               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</w:tblGrid>
      <w:tr w:rsidR="00C2127F" w14:paraId="298F7FB2" w14:textId="77777777" w:rsidTr="007D2A40">
        <w:tc>
          <w:tcPr>
            <w:tcW w:w="2303" w:type="dxa"/>
            <w:vAlign w:val="bottom"/>
          </w:tcPr>
          <w:p w14:paraId="528A5D42" w14:textId="2C3AB968" w:rsidR="00C2127F" w:rsidRPr="00CB0AB1" w:rsidRDefault="00C2127F" w:rsidP="00CB0AB1">
            <w:pPr>
              <w:pStyle w:val="23"/>
              <w:spacing w:before="120" w:after="120"/>
              <w:rPr>
                <w:b w:val="0"/>
                <w:bCs w:val="0"/>
                <w:sz w:val="18"/>
                <w:rtl/>
                <w:lang w:val="en-GB"/>
              </w:rPr>
            </w:pPr>
            <w:r w:rsidRPr="00CB0AB1">
              <w:rPr>
                <w:b w:val="0"/>
                <w:bCs w:val="0"/>
                <w:sz w:val="18"/>
                <w:lang w:val="en-GB"/>
              </w:rPr>
              <w:t>(3</w:t>
            </w:r>
            <w:r w:rsidR="00CB0AB1" w:rsidRPr="00CB0AB1">
              <w:rPr>
                <w:b w:val="0"/>
                <w:bCs w:val="0"/>
                <w:sz w:val="18"/>
                <w:lang w:val="en-GB"/>
              </w:rPr>
              <w:t>8</w:t>
            </w:r>
            <w:r w:rsidRPr="00CB0AB1">
              <w:rPr>
                <w:b w:val="0"/>
                <w:bCs w:val="0"/>
                <w:sz w:val="18"/>
                <w:lang w:val="en-GB"/>
              </w:rPr>
              <w:t>)</w:t>
            </w:r>
          </w:p>
        </w:tc>
        <w:tc>
          <w:tcPr>
            <w:tcW w:w="2303" w:type="dxa"/>
          </w:tcPr>
          <w:p w14:paraId="21287EA7" w14:textId="2A61AE24" w:rsidR="00C2127F" w:rsidRPr="00316B8C" w:rsidRDefault="0045507D" w:rsidP="00DF66E8">
            <w:pPr>
              <w:pStyle w:val="23"/>
              <w:spacing w:before="120" w:after="120"/>
              <w:rPr>
                <w:b w:val="0"/>
                <w:bCs w:val="0"/>
                <w:sz w:val="20"/>
                <w:szCs w:val="20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V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s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</m:oMath>
            </m:oMathPara>
          </w:p>
        </w:tc>
      </w:tr>
    </w:tbl>
    <w:p w14:paraId="1FF22A44" w14:textId="77777777" w:rsidR="00B95007" w:rsidRDefault="003C5A30" w:rsidP="00F059CA">
      <w:pPr>
        <w:pStyle w:val="23"/>
        <w:spacing w:before="120" w:after="120"/>
        <w:rPr>
          <w:b w:val="0"/>
          <w:bCs w:val="0"/>
          <w:sz w:val="20"/>
          <w:szCs w:val="20"/>
        </w:rPr>
      </w:pPr>
      <w:r>
        <w:rPr>
          <w:rFonts w:hint="cs"/>
          <w:b w:val="0"/>
          <w:bCs w:val="0"/>
          <w:sz w:val="20"/>
          <w:szCs w:val="20"/>
          <w:rtl/>
        </w:rPr>
        <w:t xml:space="preserve">و </w:t>
      </w:r>
      <w:r w:rsidR="00F059CA">
        <w:rPr>
          <w:rFonts w:hint="cs"/>
          <w:b w:val="0"/>
          <w:bCs w:val="0"/>
          <w:sz w:val="20"/>
          <w:szCs w:val="20"/>
          <w:rtl/>
        </w:rPr>
        <w:t xml:space="preserve">با استفاده از معادلات </w:t>
      </w:r>
      <w:r w:rsidR="008C429A">
        <w:rPr>
          <w:b w:val="0"/>
          <w:bCs w:val="0"/>
          <w:sz w:val="18"/>
        </w:rPr>
        <w:t xml:space="preserve"> </w:t>
      </w:r>
      <w:r w:rsidR="00F059CA" w:rsidRPr="00F059CA">
        <w:rPr>
          <w:b w:val="0"/>
          <w:bCs w:val="0"/>
          <w:sz w:val="18"/>
        </w:rPr>
        <w:t>(24)</w:t>
      </w:r>
      <w:r w:rsidR="00DF66E8">
        <w:rPr>
          <w:rFonts w:hint="cs"/>
          <w:b w:val="0"/>
          <w:bCs w:val="0"/>
          <w:sz w:val="20"/>
          <w:szCs w:val="20"/>
          <w:rtl/>
        </w:rPr>
        <w:t>و</w:t>
      </w:r>
      <w:r w:rsidR="008C429A">
        <w:rPr>
          <w:b w:val="0"/>
          <w:bCs w:val="0"/>
          <w:sz w:val="18"/>
        </w:rPr>
        <w:t xml:space="preserve"> </w:t>
      </w:r>
      <w:r w:rsidR="00F059CA" w:rsidRPr="00F059CA">
        <w:rPr>
          <w:b w:val="0"/>
          <w:bCs w:val="0"/>
          <w:sz w:val="18"/>
        </w:rPr>
        <w:t>(36)</w:t>
      </w:r>
      <w:r w:rsidR="008C429A">
        <w:rPr>
          <w:b w:val="0"/>
          <w:bCs w:val="0"/>
          <w:sz w:val="18"/>
        </w:rPr>
        <w:t xml:space="preserve"> 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و کنترل کننده </w:t>
      </w:r>
      <w:r w:rsidR="00F059CA" w:rsidRPr="00F059CA">
        <w:rPr>
          <w:b w:val="0"/>
          <w:bCs w:val="0"/>
          <w:sz w:val="18"/>
        </w:rPr>
        <w:t>(26)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رابطه </w:t>
      </w:r>
      <w:r w:rsidR="00F059CA">
        <w:rPr>
          <w:b w:val="0"/>
          <w:bCs w:val="0"/>
          <w:sz w:val="20"/>
          <w:szCs w:val="20"/>
        </w:rPr>
        <w:t xml:space="preserve"> </w:t>
      </w:r>
      <w:r w:rsidR="00F059CA" w:rsidRPr="00F059CA">
        <w:rPr>
          <w:b w:val="0"/>
          <w:bCs w:val="0"/>
          <w:sz w:val="18"/>
        </w:rPr>
        <w:t>(38)</w:t>
      </w:r>
      <w:r w:rsidR="00DF66E8">
        <w:rPr>
          <w:rFonts w:hint="cs"/>
          <w:b w:val="0"/>
          <w:bCs w:val="0"/>
          <w:sz w:val="20"/>
          <w:szCs w:val="20"/>
          <w:rtl/>
        </w:rPr>
        <w:t>دوباره  بازنویسی می</w:t>
      </w:r>
      <w:r>
        <w:rPr>
          <w:b w:val="0"/>
          <w:bCs w:val="0"/>
          <w:sz w:val="20"/>
          <w:szCs w:val="20"/>
          <w:rtl/>
        </w:rPr>
        <w:softHyphen/>
      </w:r>
      <w:r>
        <w:rPr>
          <w:rFonts w:hint="cs"/>
          <w:b w:val="0"/>
          <w:bCs w:val="0"/>
          <w:sz w:val="20"/>
          <w:szCs w:val="20"/>
          <w:rtl/>
        </w:rPr>
        <w:t>شود</w:t>
      </w:r>
      <w:r w:rsidR="00DF66E8">
        <w:rPr>
          <w:rFonts w:hint="cs"/>
          <w:b w:val="0"/>
          <w:bCs w:val="0"/>
          <w:sz w:val="20"/>
          <w:szCs w:val="20"/>
          <w:rtl/>
        </w:rPr>
        <w:t>.</w:t>
      </w:r>
    </w:p>
    <w:p w14:paraId="52D50B6E" w14:textId="77777777" w:rsidR="00B95007" w:rsidRDefault="00B95007" w:rsidP="00F059CA">
      <w:pPr>
        <w:pStyle w:val="23"/>
        <w:spacing w:before="120" w:after="120"/>
        <w:rPr>
          <w:b w:val="0"/>
          <w:bCs w:val="0"/>
          <w:sz w:val="20"/>
          <w:szCs w:val="20"/>
        </w:rPr>
      </w:pPr>
    </w:p>
    <w:p w14:paraId="00A3D9FC" w14:textId="77777777" w:rsidR="00B95007" w:rsidRDefault="00B95007" w:rsidP="00F059CA">
      <w:pPr>
        <w:pStyle w:val="23"/>
        <w:spacing w:before="120" w:after="120"/>
        <w:rPr>
          <w:b w:val="0"/>
          <w:bCs w:val="0"/>
          <w:sz w:val="20"/>
          <w:szCs w:val="20"/>
        </w:rPr>
      </w:pPr>
    </w:p>
    <w:p w14:paraId="24D9BDF7" w14:textId="77777777" w:rsidR="00B95007" w:rsidRDefault="00B95007" w:rsidP="00F059CA">
      <w:pPr>
        <w:pStyle w:val="23"/>
        <w:spacing w:before="120" w:after="120"/>
        <w:rPr>
          <w:b w:val="0"/>
          <w:bCs w:val="0"/>
          <w:sz w:val="20"/>
          <w:szCs w:val="20"/>
        </w:rPr>
      </w:pPr>
    </w:p>
    <w:p w14:paraId="01229DE5" w14:textId="0ECE8BE6" w:rsidR="00C2127F" w:rsidRDefault="006D5E87" w:rsidP="00F059CA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b w:val="0"/>
          <w:bCs w:val="0"/>
          <w:sz w:val="20"/>
          <w:szCs w:val="20"/>
        </w:rPr>
        <w:t xml:space="preserve">  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F575B4">
        <w:rPr>
          <w:b w:val="0"/>
          <w:bCs w:val="0"/>
          <w:sz w:val="20"/>
          <w:szCs w:val="20"/>
        </w:rPr>
        <w:t xml:space="preserve">       </w:t>
      </w:r>
      <w:r w:rsidR="00F575B4">
        <w:rPr>
          <w:rFonts w:hint="cs"/>
          <w:b w:val="0"/>
          <w:bCs w:val="0"/>
          <w:sz w:val="20"/>
          <w:szCs w:val="20"/>
          <w:rtl/>
        </w:rPr>
        <w:t xml:space="preserve">           </w:t>
      </w:r>
    </w:p>
    <w:p w14:paraId="2A5AA8CE" w14:textId="51A296B5" w:rsidR="00D35FE9" w:rsidRDefault="00F575B4" w:rsidP="00F059CA">
      <w:pPr>
        <w:pStyle w:val="23"/>
        <w:spacing w:before="120" w:after="120"/>
        <w:rPr>
          <w:rtl/>
        </w:rPr>
      </w:pPr>
      <w:r w:rsidRPr="00036C34">
        <w:t xml:space="preserve">            </w:t>
      </w:r>
      <w:r w:rsidR="00D35FE9">
        <w:t>Fig. 3</w:t>
      </w:r>
      <w:r w:rsidR="007C04A9">
        <w:t xml:space="preserve"> </w:t>
      </w:r>
      <w:r w:rsidR="007C04A9">
        <w:rPr>
          <w:b w:val="0"/>
          <w:bCs w:val="0"/>
        </w:rPr>
        <w:t>Matlab Simulink</w:t>
      </w:r>
      <w:r w:rsidR="00D35FE9">
        <w:t xml:space="preserve"> </w:t>
      </w:r>
      <w:r w:rsidR="0082456B">
        <w:rPr>
          <w:b w:val="0"/>
          <w:bCs w:val="0"/>
        </w:rPr>
        <w:t>block diagram</w:t>
      </w:r>
      <w:r w:rsidRPr="00036C34">
        <w:t xml:space="preserve"> </w:t>
      </w:r>
      <w:r w:rsidR="007C04A9">
        <w:t xml:space="preserve">                         </w:t>
      </w:r>
      <w:r w:rsidRPr="00036C34">
        <w:t xml:space="preserve">               </w:t>
      </w:r>
      <w:r w:rsidRPr="00036C34">
        <w:rPr>
          <w:rtl/>
        </w:rPr>
        <w:t xml:space="preserve">   </w:t>
      </w:r>
    </w:p>
    <w:p w14:paraId="53C14AAA" w14:textId="6D95E40D" w:rsidR="00F575B4" w:rsidRDefault="00F575B4" w:rsidP="00F059CA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 w:rsidRPr="00036C34">
        <w:rPr>
          <w:rtl/>
        </w:rPr>
        <w:lastRenderedPageBreak/>
        <w:t xml:space="preserve">     </w:t>
      </w:r>
      <w:r w:rsidRPr="00036C34">
        <w:rPr>
          <w:rFonts w:hint="cs"/>
          <w:rtl/>
        </w:rPr>
        <w:t>شکل</w:t>
      </w:r>
      <w:r w:rsidRPr="00036C34">
        <w:rPr>
          <w:rtl/>
        </w:rPr>
        <w:t xml:space="preserve">3 </w:t>
      </w:r>
      <w:r w:rsidRPr="00036C34">
        <w:rPr>
          <w:rFonts w:hint="cs"/>
          <w:b w:val="0"/>
          <w:bCs w:val="0"/>
          <w:rtl/>
        </w:rPr>
        <w:t>نمودار</w:t>
      </w:r>
      <w:r w:rsidRPr="00036C34">
        <w:rPr>
          <w:b w:val="0"/>
          <w:bCs w:val="0"/>
          <w:rtl/>
        </w:rPr>
        <w:t xml:space="preserve"> </w:t>
      </w:r>
      <w:r w:rsidRPr="00036C34">
        <w:rPr>
          <w:rFonts w:hint="cs"/>
          <w:b w:val="0"/>
          <w:bCs w:val="0"/>
          <w:rtl/>
        </w:rPr>
        <w:t>بلوک</w:t>
      </w:r>
      <w:r w:rsidRPr="00036C34">
        <w:rPr>
          <w:b w:val="0"/>
          <w:bCs w:val="0"/>
          <w:rtl/>
        </w:rPr>
        <w:t xml:space="preserve"> </w:t>
      </w:r>
      <w:r w:rsidRPr="00036C34">
        <w:rPr>
          <w:rFonts w:hint="cs"/>
          <w:b w:val="0"/>
          <w:bCs w:val="0"/>
          <w:rtl/>
        </w:rPr>
        <w:t>سیمولینک</w:t>
      </w:r>
      <w:r w:rsidRPr="00036C34">
        <w:rPr>
          <w:b w:val="0"/>
          <w:bCs w:val="0"/>
          <w:rtl/>
        </w:rPr>
        <w:t xml:space="preserve"> </w:t>
      </w:r>
      <w:r w:rsidRPr="00036C34">
        <w:rPr>
          <w:rFonts w:hint="cs"/>
          <w:b w:val="0"/>
          <w:bCs w:val="0"/>
          <w:rtl/>
        </w:rPr>
        <w:t>در</w:t>
      </w:r>
      <w:r w:rsidRPr="00036C34">
        <w:rPr>
          <w:b w:val="0"/>
          <w:bCs w:val="0"/>
          <w:rtl/>
        </w:rPr>
        <w:t xml:space="preserve"> </w:t>
      </w:r>
      <w:r w:rsidRPr="00036C34">
        <w:rPr>
          <w:rFonts w:hint="cs"/>
          <w:b w:val="0"/>
          <w:bCs w:val="0"/>
          <w:rtl/>
        </w:rPr>
        <w:t>متلب</w:t>
      </w:r>
      <w:r w:rsidRPr="00036C34">
        <w:t xml:space="preserve">                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2"/>
        <w:gridCol w:w="142"/>
        <w:gridCol w:w="3112"/>
      </w:tblGrid>
      <w:tr w:rsidR="00C2127F" w14:paraId="3265CF32" w14:textId="77777777" w:rsidTr="002A69B5">
        <w:trPr>
          <w:trHeight w:val="378"/>
        </w:trPr>
        <w:tc>
          <w:tcPr>
            <w:tcW w:w="1352" w:type="dxa"/>
            <w:vAlign w:val="bottom"/>
          </w:tcPr>
          <w:p w14:paraId="2B546679" w14:textId="77777777" w:rsidR="00C2127F" w:rsidRDefault="00C2127F" w:rsidP="00CB0AB1">
            <w:pPr>
              <w:pStyle w:val="23"/>
              <w:spacing w:before="120" w:after="120"/>
              <w:rPr>
                <w:b w:val="0"/>
                <w:bCs w:val="0"/>
                <w:sz w:val="20"/>
                <w:szCs w:val="20"/>
                <w:rtl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lang w:val="en-GB"/>
              </w:rPr>
              <w:t>(</w:t>
            </w:r>
            <w:r w:rsidRPr="00CB0AB1">
              <w:rPr>
                <w:b w:val="0"/>
                <w:bCs w:val="0"/>
                <w:sz w:val="18"/>
                <w:lang w:val="en-GB"/>
              </w:rPr>
              <w:t>3</w:t>
            </w:r>
            <w:r w:rsidR="00CB0AB1">
              <w:rPr>
                <w:b w:val="0"/>
                <w:bCs w:val="0"/>
                <w:sz w:val="18"/>
                <w:lang w:val="en-GB"/>
              </w:rPr>
              <w:t>9</w:t>
            </w:r>
            <w:r>
              <w:rPr>
                <w:b w:val="0"/>
                <w:bCs w:val="0"/>
                <w:sz w:val="20"/>
                <w:szCs w:val="20"/>
                <w:lang w:val="en-GB"/>
              </w:rPr>
              <w:t>)</w:t>
            </w:r>
          </w:p>
          <w:p w14:paraId="280FFF95" w14:textId="4B2A282F" w:rsidR="00136A52" w:rsidRPr="00C2127F" w:rsidRDefault="00136A52" w:rsidP="00CB0AB1">
            <w:pPr>
              <w:pStyle w:val="23"/>
              <w:spacing w:before="120" w:after="120"/>
              <w:rPr>
                <w:b w:val="0"/>
                <w:bCs w:val="0"/>
                <w:sz w:val="20"/>
                <w:szCs w:val="20"/>
                <w:rtl/>
                <w:lang w:val="en-GB"/>
              </w:rPr>
            </w:pPr>
          </w:p>
        </w:tc>
        <w:tc>
          <w:tcPr>
            <w:tcW w:w="3254" w:type="dxa"/>
            <w:gridSpan w:val="2"/>
          </w:tcPr>
          <w:p w14:paraId="08CCC31C" w14:textId="3060F5E4" w:rsidR="00C2127F" w:rsidRPr="00316B8C" w:rsidRDefault="0045507D" w:rsidP="00DF66E8">
            <w:pPr>
              <w:pStyle w:val="23"/>
              <w:spacing w:before="120" w:after="120"/>
              <w:rPr>
                <w:b w:val="0"/>
                <w:bCs w:val="0"/>
                <w:sz w:val="20"/>
                <w:szCs w:val="20"/>
                <w:rtl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V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-k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sgn</m:t>
                    </m:r>
                    <m:d>
                      <m:d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 w:val="0"/>
                                <w:bCs w:val="0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+δ1</m:t>
                    </m:r>
                  </m:e>
                </m:d>
              </m:oMath>
            </m:oMathPara>
          </w:p>
        </w:tc>
      </w:tr>
      <w:tr w:rsidR="00CA587D" w14:paraId="222734A8" w14:textId="77777777" w:rsidTr="00BC0081">
        <w:tc>
          <w:tcPr>
            <w:tcW w:w="1494" w:type="dxa"/>
            <w:gridSpan w:val="2"/>
          </w:tcPr>
          <w:p w14:paraId="3C71043F" w14:textId="77777777" w:rsidR="00CA587D" w:rsidRPr="00CB0AB1" w:rsidRDefault="00CA587D" w:rsidP="00BC0081">
            <w:pPr>
              <w:pStyle w:val="23"/>
              <w:spacing w:before="120" w:after="120"/>
              <w:rPr>
                <w:b w:val="0"/>
                <w:bCs w:val="0"/>
                <w:sz w:val="18"/>
                <w:lang w:val="en-GB"/>
              </w:rPr>
            </w:pPr>
            <w:r w:rsidRPr="00CB0AB1">
              <w:rPr>
                <w:b w:val="0"/>
                <w:bCs w:val="0"/>
                <w:sz w:val="18"/>
                <w:lang w:val="en-GB"/>
              </w:rPr>
              <w:t>(</w:t>
            </w:r>
            <w:r>
              <w:rPr>
                <w:b w:val="0"/>
                <w:bCs w:val="0"/>
                <w:sz w:val="18"/>
                <w:lang w:val="en-GB"/>
              </w:rPr>
              <w:t>40</w:t>
            </w:r>
            <w:r w:rsidRPr="00CB0AB1">
              <w:rPr>
                <w:b w:val="0"/>
                <w:bCs w:val="0"/>
                <w:sz w:val="18"/>
                <w:lang w:val="en-GB"/>
              </w:rPr>
              <w:t>)</w:t>
            </w:r>
          </w:p>
        </w:tc>
        <w:tc>
          <w:tcPr>
            <w:tcW w:w="3112" w:type="dxa"/>
          </w:tcPr>
          <w:p w14:paraId="56BCC039" w14:textId="50A298D7" w:rsidR="00CA587D" w:rsidRPr="00316B8C" w:rsidRDefault="00316B8C" w:rsidP="00BC0081">
            <w:pPr>
              <w:pStyle w:val="23"/>
              <w:spacing w:before="120" w:after="120"/>
              <w:rPr>
                <w:b w:val="0"/>
                <w:bCs w:val="0"/>
                <w:sz w:val="20"/>
                <w:szCs w:val="20"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 xml:space="preserve">if 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 xml:space="preserve">&gt;δ1  then  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  <w:sz w:val="18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</w:rPr>
                          <m:t>V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≤0</m:t>
                </m:r>
              </m:oMath>
            </m:oMathPara>
          </w:p>
        </w:tc>
      </w:tr>
    </w:tbl>
    <w:p w14:paraId="7B6F063E" w14:textId="395F304B" w:rsidR="00DF66E8" w:rsidRDefault="00D97180" w:rsidP="002A701D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>بنابراین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کنترل کننده </w:t>
      </w:r>
      <w:r w:rsidR="00F059CA" w:rsidRPr="00F059CA">
        <w:rPr>
          <w:b w:val="0"/>
          <w:bCs w:val="0"/>
          <w:sz w:val="18"/>
        </w:rPr>
        <w:t>(26)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تضمین می</w:t>
      </w:r>
      <w:r w:rsidR="00DF66E8">
        <w:rPr>
          <w:b w:val="0"/>
          <w:bCs w:val="0"/>
          <w:sz w:val="20"/>
          <w:szCs w:val="20"/>
          <w:rtl/>
        </w:rPr>
        <w:softHyphen/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کند که </w:t>
      </w:r>
      <w:r>
        <w:rPr>
          <w:rFonts w:hint="cs"/>
          <w:b w:val="0"/>
          <w:bCs w:val="0"/>
          <w:sz w:val="20"/>
          <w:szCs w:val="20"/>
          <w:rtl/>
        </w:rPr>
        <w:t>در صورت برقراری شرط</w:t>
      </w:r>
      <w:r w:rsidRPr="00004F97">
        <w:rPr>
          <w:b w:val="0"/>
          <w:bCs w:val="0"/>
          <w:sz w:val="18"/>
        </w:rPr>
        <w:t>(40)</w:t>
      </w:r>
      <w:r>
        <w:rPr>
          <w:rFonts w:hint="cs"/>
          <w:b w:val="0"/>
          <w:bCs w:val="0"/>
          <w:sz w:val="20"/>
          <w:szCs w:val="20"/>
          <w:rtl/>
        </w:rPr>
        <w:t xml:space="preserve">، </w:t>
      </w:r>
      <w:r w:rsidR="007378AD">
        <w:rPr>
          <w:rFonts w:hint="cs"/>
          <w:b w:val="0"/>
          <w:bCs w:val="0"/>
          <w:sz w:val="20"/>
          <w:szCs w:val="20"/>
          <w:rtl/>
        </w:rPr>
        <w:t xml:space="preserve">سیستم </w:t>
      </w:r>
      <w:r>
        <w:rPr>
          <w:rFonts w:hint="cs"/>
          <w:b w:val="0"/>
          <w:bCs w:val="0"/>
          <w:sz w:val="20"/>
          <w:szCs w:val="20"/>
          <w:rtl/>
        </w:rPr>
        <w:t>پایدار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می</w:t>
      </w:r>
      <w:r w:rsidR="00DF66E8">
        <w:rPr>
          <w:b w:val="0"/>
          <w:bCs w:val="0"/>
          <w:sz w:val="20"/>
          <w:szCs w:val="20"/>
          <w:rtl/>
        </w:rPr>
        <w:softHyphen/>
      </w:r>
      <w:r w:rsidR="00DF66E8">
        <w:rPr>
          <w:rFonts w:hint="cs"/>
          <w:b w:val="0"/>
          <w:bCs w:val="0"/>
          <w:sz w:val="20"/>
          <w:szCs w:val="20"/>
          <w:rtl/>
        </w:rPr>
        <w:t>شود.</w:t>
      </w:r>
      <w:r w:rsidR="007378AD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DF66E8">
        <w:rPr>
          <w:rFonts w:hint="cs"/>
          <w:b w:val="0"/>
          <w:bCs w:val="0"/>
          <w:sz w:val="20"/>
          <w:szCs w:val="20"/>
          <w:rtl/>
        </w:rPr>
        <w:t>بط</w:t>
      </w:r>
      <w:r w:rsidR="00773F59">
        <w:rPr>
          <w:rFonts w:hint="cs"/>
          <w:b w:val="0"/>
          <w:bCs w:val="0"/>
          <w:sz w:val="20"/>
          <w:szCs w:val="20"/>
          <w:rtl/>
        </w:rPr>
        <w:t xml:space="preserve">ور مشابه </w:t>
      </w:r>
      <w:r w:rsidR="007378AD">
        <w:rPr>
          <w:rFonts w:hint="cs"/>
          <w:b w:val="0"/>
          <w:bCs w:val="0"/>
          <w:sz w:val="20"/>
          <w:szCs w:val="20"/>
          <w:rtl/>
        </w:rPr>
        <w:t xml:space="preserve">برای تحلیل ردیابی جابجایی و زاویه چرخش </w:t>
      </w:r>
      <w:r w:rsidR="00443B11">
        <w:rPr>
          <w:rFonts w:hint="cs"/>
          <w:b w:val="0"/>
          <w:bCs w:val="0"/>
          <w:sz w:val="20"/>
          <w:szCs w:val="20"/>
          <w:rtl/>
        </w:rPr>
        <w:t>ربات</w:t>
      </w:r>
      <w:r w:rsidR="002A701D">
        <w:rPr>
          <w:rFonts w:hint="cs"/>
          <w:b w:val="0"/>
          <w:bCs w:val="0"/>
          <w:sz w:val="20"/>
          <w:szCs w:val="20"/>
          <w:rtl/>
        </w:rPr>
        <w:t>، با انتخاب مناسب ضرایب ثابت، اثبات می</w:t>
      </w:r>
      <w:r w:rsidR="002A701D">
        <w:rPr>
          <w:b w:val="0"/>
          <w:bCs w:val="0"/>
          <w:sz w:val="20"/>
          <w:szCs w:val="20"/>
          <w:rtl/>
        </w:rPr>
        <w:softHyphen/>
      </w:r>
      <w:r w:rsidR="002A701D">
        <w:rPr>
          <w:rFonts w:hint="cs"/>
          <w:b w:val="0"/>
          <w:bCs w:val="0"/>
          <w:sz w:val="20"/>
          <w:szCs w:val="20"/>
          <w:rtl/>
        </w:rPr>
        <w:t>شود که سیگنال</w:t>
      </w:r>
      <w:r w:rsidR="002A701D">
        <w:rPr>
          <w:b w:val="0"/>
          <w:bCs w:val="0"/>
          <w:sz w:val="20"/>
          <w:szCs w:val="20"/>
          <w:rtl/>
        </w:rPr>
        <w:softHyphen/>
      </w:r>
      <w:r w:rsidR="002A701D">
        <w:rPr>
          <w:rFonts w:hint="cs"/>
          <w:b w:val="0"/>
          <w:bCs w:val="0"/>
          <w:sz w:val="20"/>
          <w:szCs w:val="20"/>
          <w:rtl/>
        </w:rPr>
        <w:t>های کنترلی می</w:t>
      </w:r>
      <w:r w:rsidR="002A701D">
        <w:rPr>
          <w:b w:val="0"/>
          <w:bCs w:val="0"/>
          <w:sz w:val="20"/>
          <w:szCs w:val="20"/>
          <w:rtl/>
        </w:rPr>
        <w:softHyphen/>
      </w:r>
      <w:r w:rsidR="002A701D">
        <w:rPr>
          <w:rFonts w:hint="cs"/>
          <w:b w:val="0"/>
          <w:bCs w:val="0"/>
          <w:sz w:val="20"/>
          <w:szCs w:val="20"/>
          <w:rtl/>
        </w:rPr>
        <w:t>تواند سیستم را پایدار کند.</w:t>
      </w:r>
      <w:r w:rsidR="00443B11">
        <w:rPr>
          <w:rFonts w:hint="cs"/>
          <w:b w:val="0"/>
          <w:bCs w:val="0"/>
          <w:sz w:val="20"/>
          <w:szCs w:val="20"/>
          <w:rtl/>
        </w:rPr>
        <w:t xml:space="preserve"> </w:t>
      </w:r>
    </w:p>
    <w:p w14:paraId="6D4F7234" w14:textId="77777777" w:rsidR="00DF66E8" w:rsidRDefault="00DF66E8" w:rsidP="00DF66E8">
      <w:pPr>
        <w:pStyle w:val="23"/>
        <w:spacing w:before="120" w:after="120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4</w:t>
      </w:r>
      <w:r w:rsidRPr="00C517C3">
        <w:rPr>
          <w:rFonts w:hint="cs"/>
          <w:sz w:val="20"/>
          <w:szCs w:val="20"/>
          <w:rtl/>
        </w:rPr>
        <w:t>-</w:t>
      </w:r>
      <w:r>
        <w:rPr>
          <w:rFonts w:hint="cs"/>
          <w:sz w:val="20"/>
          <w:szCs w:val="20"/>
          <w:rtl/>
        </w:rPr>
        <w:t xml:space="preserve"> </w:t>
      </w:r>
      <w:r w:rsidRPr="00C517C3">
        <w:rPr>
          <w:rFonts w:hint="cs"/>
          <w:sz w:val="20"/>
          <w:szCs w:val="20"/>
          <w:rtl/>
        </w:rPr>
        <w:t>شبیه سازی</w:t>
      </w:r>
    </w:p>
    <w:p w14:paraId="1033AC81" w14:textId="57B58CDA" w:rsidR="00DF66E8" w:rsidRPr="00F575B4" w:rsidRDefault="00DF66E8" w:rsidP="006A6F4F">
      <w:pPr>
        <w:pStyle w:val="23"/>
        <w:spacing w:before="120" w:after="120"/>
        <w:rPr>
          <w:b w:val="0"/>
          <w:bCs w:val="0"/>
          <w:sz w:val="20"/>
          <w:szCs w:val="20"/>
        </w:rPr>
      </w:pPr>
      <w:r>
        <w:rPr>
          <w:rFonts w:hint="cs"/>
          <w:b w:val="0"/>
          <w:bCs w:val="0"/>
          <w:sz w:val="20"/>
          <w:szCs w:val="20"/>
          <w:rtl/>
        </w:rPr>
        <w:t>به منظور پیاده سازی کنترل ربات پاندول معکوس دوچرخ،</w:t>
      </w:r>
      <w:r w:rsidR="002B77E7">
        <w:rPr>
          <w:rFonts w:hint="cs"/>
          <w:b w:val="0"/>
          <w:bCs w:val="0"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sz w:val="20"/>
          <w:szCs w:val="20"/>
          <w:rtl/>
        </w:rPr>
        <w:t>از قسمت سیمولینک نرم افزار متلب استفاده شده است.</w:t>
      </w:r>
      <w:r w:rsidR="00DE1138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256590">
        <w:rPr>
          <w:rFonts w:hint="cs"/>
          <w:b w:val="0"/>
          <w:bCs w:val="0"/>
          <w:sz w:val="20"/>
          <w:szCs w:val="20"/>
          <w:rtl/>
        </w:rPr>
        <w:t xml:space="preserve">شکل3 </w:t>
      </w:r>
      <w:r w:rsidR="008C429A">
        <w:rPr>
          <w:rFonts w:hint="cs"/>
          <w:b w:val="0"/>
          <w:bCs w:val="0"/>
          <w:sz w:val="20"/>
          <w:szCs w:val="20"/>
          <w:rtl/>
        </w:rPr>
        <w:t>نمودار</w:t>
      </w:r>
      <w:r w:rsidR="00256590">
        <w:rPr>
          <w:rFonts w:hint="cs"/>
          <w:b w:val="0"/>
          <w:bCs w:val="0"/>
          <w:sz w:val="20"/>
          <w:szCs w:val="20"/>
          <w:rtl/>
        </w:rPr>
        <w:t xml:space="preserve"> بلوک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</w:t>
      </w:r>
      <w:r>
        <w:rPr>
          <w:rFonts w:hint="cs"/>
          <w:b w:val="0"/>
          <w:bCs w:val="0"/>
          <w:sz w:val="20"/>
          <w:szCs w:val="20"/>
          <w:rtl/>
        </w:rPr>
        <w:t>شبیه سازی را نشان می</w:t>
      </w:r>
      <w:r>
        <w:rPr>
          <w:b w:val="0"/>
          <w:bCs w:val="0"/>
          <w:sz w:val="20"/>
          <w:szCs w:val="20"/>
          <w:rtl/>
        </w:rPr>
        <w:softHyphen/>
      </w:r>
      <w:r w:rsidR="00C62273">
        <w:rPr>
          <w:rFonts w:hint="cs"/>
          <w:b w:val="0"/>
          <w:bCs w:val="0"/>
          <w:sz w:val="20"/>
          <w:szCs w:val="20"/>
          <w:rtl/>
        </w:rPr>
        <w:t xml:space="preserve">دهد، </w:t>
      </w:r>
      <w:r w:rsidR="00FB309B">
        <w:rPr>
          <w:rFonts w:hint="cs"/>
          <w:b w:val="0"/>
          <w:bCs w:val="0"/>
          <w:sz w:val="20"/>
          <w:szCs w:val="20"/>
          <w:rtl/>
        </w:rPr>
        <w:t xml:space="preserve">که </w:t>
      </w:r>
      <w:r w:rsidR="00C62273">
        <w:rPr>
          <w:rFonts w:hint="cs"/>
          <w:b w:val="0"/>
          <w:bCs w:val="0"/>
          <w:sz w:val="20"/>
          <w:szCs w:val="20"/>
          <w:rtl/>
        </w:rPr>
        <w:t xml:space="preserve">از سه کنترل کننده </w:t>
      </w:r>
      <w:r w:rsidR="00FB309B">
        <w:rPr>
          <w:rFonts w:hint="cs"/>
          <w:b w:val="0"/>
          <w:bCs w:val="0"/>
          <w:sz w:val="20"/>
          <w:szCs w:val="20"/>
          <w:rtl/>
        </w:rPr>
        <w:t>استفاده شده است، و سیگنال</w:t>
      </w:r>
      <w:r w:rsidR="00FB309B">
        <w:rPr>
          <w:b w:val="0"/>
          <w:bCs w:val="0"/>
          <w:sz w:val="20"/>
          <w:szCs w:val="20"/>
          <w:rtl/>
        </w:rPr>
        <w:softHyphen/>
      </w:r>
      <w:r w:rsidR="00FB309B">
        <w:rPr>
          <w:rFonts w:hint="cs"/>
          <w:b w:val="0"/>
          <w:bCs w:val="0"/>
          <w:sz w:val="20"/>
          <w:szCs w:val="20"/>
          <w:rtl/>
        </w:rPr>
        <w:t xml:space="preserve">های </w:t>
      </w:r>
      <w:r w:rsidR="00C62273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FB309B">
        <w:rPr>
          <w:rFonts w:hint="cs"/>
          <w:b w:val="0"/>
          <w:bCs w:val="0"/>
          <w:sz w:val="20"/>
          <w:szCs w:val="20"/>
          <w:rtl/>
        </w:rPr>
        <w:t>ورودی کنترل کننده همراه با اغتشاش است،</w:t>
      </w:r>
      <w:r w:rsidR="00C62273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8C429A">
        <w:rPr>
          <w:rFonts w:hint="cs"/>
          <w:b w:val="0"/>
          <w:bCs w:val="0"/>
          <w:sz w:val="20"/>
          <w:szCs w:val="20"/>
          <w:rtl/>
        </w:rPr>
        <w:t>همچنین</w:t>
      </w:r>
      <w:r w:rsidR="00FB309B">
        <w:rPr>
          <w:rFonts w:hint="cs"/>
          <w:b w:val="0"/>
          <w:bCs w:val="0"/>
          <w:sz w:val="20"/>
          <w:szCs w:val="20"/>
          <w:rtl/>
        </w:rPr>
        <w:t xml:space="preserve"> از تابع اشباع برای محدود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FB309B">
        <w:rPr>
          <w:rFonts w:hint="cs"/>
          <w:b w:val="0"/>
          <w:bCs w:val="0"/>
          <w:sz w:val="20"/>
          <w:szCs w:val="20"/>
          <w:rtl/>
        </w:rPr>
        <w:t>کردن دامنه سیگنال کنترلی استفاده شده است.</w:t>
      </w:r>
    </w:p>
    <w:p w14:paraId="32E9E3A0" w14:textId="38479CB4" w:rsidR="007C04A9" w:rsidRDefault="008B1AFE" w:rsidP="007A425C">
      <w:pPr>
        <w:pBdr>
          <w:bottom w:val="single" w:sz="12" w:space="1" w:color="9BBB59" w:themeColor="accent3"/>
        </w:pBdr>
        <w:bidi/>
        <w:rPr>
          <w:rFonts w:cs="B Nazanin"/>
          <w:sz w:val="18"/>
          <w:szCs w:val="18"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>جدول2،</w:t>
      </w:r>
      <w:r w:rsidR="00DF66E8" w:rsidRPr="000129AA">
        <w:rPr>
          <w:rFonts w:cs="B Nazanin" w:hint="cs"/>
          <w:sz w:val="20"/>
          <w:szCs w:val="20"/>
          <w:rtl/>
          <w:lang w:bidi="fa-IR"/>
        </w:rPr>
        <w:t xml:space="preserve"> پارامترهای ربات</w:t>
      </w:r>
      <w:r w:rsidR="008130AF">
        <w:rPr>
          <w:rFonts w:cs="B Nazanin" w:hint="cs"/>
          <w:sz w:val="20"/>
          <w:szCs w:val="20"/>
          <w:rtl/>
          <w:lang w:bidi="fa-IR"/>
        </w:rPr>
        <w:t xml:space="preserve"> آزمایشگاهی را</w:t>
      </w:r>
      <w:r w:rsidRPr="008B1AFE">
        <w:rPr>
          <w:rFonts w:cs="B Nazanin" w:hint="cs"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برای شبیه سازی نشان می</w:t>
      </w:r>
      <w:r>
        <w:rPr>
          <w:rFonts w:cs="B Nazanin"/>
          <w:sz w:val="20"/>
          <w:szCs w:val="20"/>
          <w:rtl/>
          <w:lang w:bidi="fa-IR"/>
        </w:rPr>
        <w:softHyphen/>
      </w:r>
      <w:r>
        <w:rPr>
          <w:rFonts w:cs="B Nazanin" w:hint="cs"/>
          <w:sz w:val="20"/>
          <w:szCs w:val="20"/>
          <w:rtl/>
          <w:lang w:bidi="fa-IR"/>
        </w:rPr>
        <w:t>دهد.</w:t>
      </w:r>
      <w:r w:rsidR="008130AF">
        <w:rPr>
          <w:rFonts w:cs="B Nazanin" w:hint="cs"/>
          <w:sz w:val="20"/>
          <w:szCs w:val="20"/>
          <w:rtl/>
          <w:lang w:bidi="fa-IR"/>
        </w:rPr>
        <w:t xml:space="preserve">                         </w:t>
      </w:r>
      <w:r w:rsidR="008130AF" w:rsidRPr="008130AF">
        <w:rPr>
          <w:rFonts w:cs="B Nazanin" w:hint="cs"/>
          <w:b/>
          <w:bCs/>
          <w:sz w:val="18"/>
          <w:szCs w:val="18"/>
          <w:rtl/>
          <w:lang w:bidi="fa-IR"/>
        </w:rPr>
        <w:t>جدول2:</w:t>
      </w:r>
      <w:r w:rsidR="008130AF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8130AF" w:rsidRPr="008130AF">
        <w:rPr>
          <w:rFonts w:cs="B Nazanin" w:hint="cs"/>
          <w:sz w:val="18"/>
          <w:szCs w:val="18"/>
          <w:rtl/>
          <w:lang w:bidi="fa-IR"/>
        </w:rPr>
        <w:t>اندا</w:t>
      </w:r>
      <w:r w:rsidR="007A425C">
        <w:rPr>
          <w:rFonts w:cs="B Nazanin" w:hint="cs"/>
          <w:sz w:val="18"/>
          <w:szCs w:val="18"/>
          <w:rtl/>
          <w:lang w:bidi="fa-IR"/>
        </w:rPr>
        <w:t>ز</w:t>
      </w:r>
      <w:r w:rsidR="008130AF" w:rsidRPr="008130AF">
        <w:rPr>
          <w:rFonts w:cs="B Nazanin" w:hint="cs"/>
          <w:sz w:val="18"/>
          <w:szCs w:val="18"/>
          <w:rtl/>
          <w:lang w:bidi="fa-IR"/>
        </w:rPr>
        <w:t>ه</w:t>
      </w:r>
      <w:r w:rsidR="007A425C">
        <w:rPr>
          <w:rFonts w:cs="B Nazanin"/>
          <w:sz w:val="18"/>
          <w:szCs w:val="18"/>
          <w:rtl/>
          <w:lang w:bidi="fa-IR"/>
        </w:rPr>
        <w:softHyphen/>
      </w:r>
      <w:r w:rsidR="007A425C">
        <w:rPr>
          <w:rFonts w:cs="B Nazanin" w:hint="cs"/>
          <w:sz w:val="18"/>
          <w:szCs w:val="18"/>
          <w:rtl/>
          <w:lang w:bidi="fa-IR"/>
        </w:rPr>
        <w:t>ها</w:t>
      </w:r>
      <w:r w:rsidR="008130AF" w:rsidRPr="008130AF">
        <w:rPr>
          <w:rFonts w:cs="B Nazanin" w:hint="cs"/>
          <w:sz w:val="18"/>
          <w:szCs w:val="18"/>
          <w:rtl/>
          <w:lang w:bidi="fa-IR"/>
        </w:rPr>
        <w:t xml:space="preserve"> و مشخصات ربات</w:t>
      </w:r>
    </w:p>
    <w:p w14:paraId="6850DDBC" w14:textId="685C8D8D" w:rsidR="007C04A9" w:rsidRPr="007C04A9" w:rsidRDefault="007C04A9" w:rsidP="007A425C">
      <w:pPr>
        <w:pBdr>
          <w:bottom w:val="single" w:sz="12" w:space="1" w:color="9BBB59" w:themeColor="accent3"/>
        </w:pBdr>
        <w:bidi/>
        <w:rPr>
          <w:rFonts w:asciiTheme="majorBidi" w:hAnsiTheme="majorBidi" w:cstheme="majorBidi"/>
          <w:b/>
          <w:bCs/>
          <w:sz w:val="16"/>
          <w:szCs w:val="16"/>
          <w:lang w:bidi="fa-IR"/>
        </w:rPr>
      </w:pPr>
      <w:r>
        <w:rPr>
          <w:rFonts w:asciiTheme="majorBidi" w:hAnsiTheme="majorBidi" w:cstheme="majorBidi"/>
          <w:b/>
          <w:bCs/>
          <w:sz w:val="16"/>
          <w:szCs w:val="16"/>
          <w:lang w:bidi="fa-IR"/>
        </w:rPr>
        <w:t xml:space="preserve">Table. 2 </w:t>
      </w:r>
      <w:r w:rsidRPr="0061350F">
        <w:rPr>
          <w:rFonts w:asciiTheme="majorBidi" w:hAnsiTheme="majorBidi" w:cstheme="majorBidi"/>
          <w:sz w:val="16"/>
          <w:szCs w:val="16"/>
          <w:lang w:bidi="fa-IR"/>
        </w:rPr>
        <w:t>size</w:t>
      </w:r>
      <w:r w:rsidR="007A425C">
        <w:rPr>
          <w:rFonts w:asciiTheme="majorBidi" w:hAnsiTheme="majorBidi" w:cstheme="majorBidi"/>
          <w:sz w:val="16"/>
          <w:szCs w:val="16"/>
          <w:lang w:bidi="fa-IR"/>
        </w:rPr>
        <w:t>s</w:t>
      </w:r>
      <w:r w:rsidRPr="0061350F">
        <w:rPr>
          <w:rFonts w:asciiTheme="majorBidi" w:hAnsiTheme="majorBidi" w:cstheme="majorBidi"/>
          <w:sz w:val="16"/>
          <w:szCs w:val="16"/>
          <w:lang w:bidi="fa-IR"/>
        </w:rPr>
        <w:t xml:space="preserve"> and parameters</w:t>
      </w:r>
      <w:r w:rsidR="007A425C">
        <w:rPr>
          <w:rFonts w:asciiTheme="majorBidi" w:hAnsiTheme="majorBidi" w:cstheme="majorBidi"/>
          <w:sz w:val="16"/>
          <w:szCs w:val="16"/>
          <w:lang w:bidi="fa-IR"/>
        </w:rPr>
        <w:t xml:space="preserve"> of the</w:t>
      </w:r>
      <w:r w:rsidRPr="0061350F">
        <w:rPr>
          <w:rFonts w:asciiTheme="majorBidi" w:hAnsiTheme="majorBidi" w:cstheme="majorBidi"/>
          <w:sz w:val="16"/>
          <w:szCs w:val="16"/>
          <w:lang w:bidi="fa-IR"/>
        </w:rPr>
        <w:t xml:space="preserve"> Robot</w:t>
      </w:r>
      <w:r w:rsidR="0061350F">
        <w:rPr>
          <w:rFonts w:asciiTheme="majorBidi" w:hAnsiTheme="majorBidi" w:cstheme="majorBidi"/>
          <w:sz w:val="16"/>
          <w:szCs w:val="16"/>
          <w:lang w:bidi="fa-IR"/>
        </w:rPr>
        <w:t xml:space="preserve">                                         </w:t>
      </w:r>
    </w:p>
    <w:tbl>
      <w:tblPr>
        <w:tblStyle w:val="PlainTable4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238"/>
        <w:gridCol w:w="2378"/>
      </w:tblGrid>
      <w:tr w:rsidR="0081499E" w14:paraId="6E41AC6B" w14:textId="77777777" w:rsidTr="005A14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4C7CFE37" w14:textId="4B0437EC" w:rsidR="0081499E" w:rsidRPr="00004F97" w:rsidRDefault="0045507D" w:rsidP="007879C8">
            <w:pPr>
              <w:pStyle w:val="23"/>
              <w:spacing w:before="120" w:after="120"/>
              <w:jc w:val="right"/>
              <w:rPr>
                <w:rFonts w:ascii="Calibri" w:eastAsia="MS Mincho" w:hAnsi="Calibri"/>
                <w:iCs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Cs w:val="1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6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6"/>
                      </w:rPr>
                      <m:t>wd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16"/>
                  </w:rPr>
                  <m:t>=0.004 kg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  <w:szCs w:val="1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6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1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378" w:type="dxa"/>
          </w:tcPr>
          <w:p w14:paraId="72317425" w14:textId="120BCD88" w:rsidR="0081499E" w:rsidRPr="00004F97" w:rsidRDefault="00004F97" w:rsidP="007879C8">
            <w:pPr>
              <w:pStyle w:val="23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MS Mincho" w:hAnsi="Calibri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Cs w:val="16"/>
                  </w:rPr>
                  <m:t>g =9.81 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16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Cs w:val="16"/>
                      </w:rPr>
                      <m:t>-2</m:t>
                    </m:r>
                  </m:sup>
                </m:sSup>
              </m:oMath>
            </m:oMathPara>
          </w:p>
        </w:tc>
      </w:tr>
      <w:tr w:rsidR="001C7092" w14:paraId="0A58DA7C" w14:textId="77777777" w:rsidTr="005A14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1317AFFD" w14:textId="1C02F7BD" w:rsidR="001C7092" w:rsidRPr="00004F97" w:rsidRDefault="00004F97" w:rsidP="003862D0">
            <w:pPr>
              <w:pStyle w:val="23"/>
              <w:spacing w:before="120" w:after="120"/>
              <w:jc w:val="right"/>
              <w:rPr>
                <w:rFonts w:ascii="Calibri" w:eastAsia="MS Mincho" w:hAnsi="Calibri" w:cs="Arial"/>
                <w:iCs/>
                <w:szCs w:val="16"/>
              </w:rPr>
            </w:pPr>
            <m:oMathPara>
              <m:oMath>
                <m:r>
                  <w:rPr>
                    <w:rFonts w:ascii="Cambria Math" w:eastAsia="MS Mincho" w:hAnsi="Cambria Math"/>
                    <w:szCs w:val="16"/>
                  </w:rPr>
                  <m:t>M=3.25 kg</m:t>
                </m:r>
              </m:oMath>
            </m:oMathPara>
          </w:p>
        </w:tc>
        <w:tc>
          <w:tcPr>
            <w:tcW w:w="2378" w:type="dxa"/>
          </w:tcPr>
          <w:p w14:paraId="0EC72EBE" w14:textId="2EFCCACE" w:rsidR="001C7092" w:rsidRPr="00004F97" w:rsidRDefault="00004F97" w:rsidP="003862D0">
            <w:pPr>
              <w:pStyle w:val="23"/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MS Mincho" w:hAnsi="Calibri"/>
                <w:b w:val="0"/>
                <w:bCs w:val="0"/>
                <w:szCs w:val="1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16"/>
                  </w:rPr>
                  <m:t>l=0.36 m</m:t>
                </m:r>
              </m:oMath>
            </m:oMathPara>
          </w:p>
        </w:tc>
      </w:tr>
      <w:tr w:rsidR="001C7092" w14:paraId="7A23BB8A" w14:textId="77777777" w:rsidTr="005A141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3C970073" w14:textId="206B7668" w:rsidR="001C7092" w:rsidRPr="00004F97" w:rsidRDefault="0045507D" w:rsidP="003862D0">
            <w:pPr>
              <w:pStyle w:val="23"/>
              <w:spacing w:before="120" w:after="120"/>
              <w:jc w:val="right"/>
              <w:rPr>
                <w:rFonts w:ascii="Calibri" w:eastAsia="MS Mincho" w:hAnsi="Calibri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1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Cs w:val="16"/>
                      </w:rPr>
                      <m:t>w</m:t>
                    </m:r>
                  </m:sub>
                </m:sSub>
                <m:r>
                  <w:rPr>
                    <w:rFonts w:ascii="Cambria Math" w:hAnsi="Cambria Math"/>
                    <w:szCs w:val="16"/>
                  </w:rPr>
                  <m:t>=0.3 kg</m:t>
                </m:r>
              </m:oMath>
            </m:oMathPara>
          </w:p>
        </w:tc>
        <w:tc>
          <w:tcPr>
            <w:tcW w:w="2378" w:type="dxa"/>
          </w:tcPr>
          <w:p w14:paraId="07F9183E" w14:textId="1F40F29F" w:rsidR="001C7092" w:rsidRPr="00004F97" w:rsidRDefault="0045507D" w:rsidP="003862D0">
            <w:pPr>
              <w:pStyle w:val="23"/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MS Mincho" w:hAnsi="Calibri"/>
                <w:b w:val="0"/>
                <w:bCs w:val="0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b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Cs w:val="16"/>
                  </w:rPr>
                  <m:t>=1.13 kg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2</m:t>
                    </m:r>
                  </m:sup>
                </m:sSup>
              </m:oMath>
            </m:oMathPara>
          </w:p>
        </w:tc>
      </w:tr>
      <w:tr w:rsidR="001C7092" w14:paraId="508FC537" w14:textId="77777777" w:rsidTr="005A14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1B1851C1" w14:textId="5BBA596C" w:rsidR="001C7092" w:rsidRPr="00004F97" w:rsidRDefault="00004F97" w:rsidP="003862D0">
            <w:pPr>
              <w:pStyle w:val="23"/>
              <w:spacing w:before="120" w:after="120"/>
              <w:jc w:val="right"/>
              <w:rPr>
                <w:rFonts w:ascii="Calibri" w:eastAsia="MS Mincho" w:hAnsi="Calibri" w:cs="Arial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Cs w:val="16"/>
                  </w:rPr>
                  <m:t xml:space="preserve">r=0.035 m  </m:t>
                </m:r>
              </m:oMath>
            </m:oMathPara>
          </w:p>
        </w:tc>
        <w:tc>
          <w:tcPr>
            <w:tcW w:w="2378" w:type="dxa"/>
          </w:tcPr>
          <w:p w14:paraId="0F0511FD" w14:textId="472022B2" w:rsidR="001C7092" w:rsidRPr="00004F97" w:rsidRDefault="0045507D" w:rsidP="003862D0">
            <w:pPr>
              <w:pStyle w:val="23"/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MS Mincho" w:hAnsi="Calibri"/>
                <w:b w:val="0"/>
                <w:bCs w:val="0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w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Cs w:val="16"/>
                  </w:rPr>
                  <m:t>= 0.0002 kg</m:t>
                </m:r>
                <m:sSup>
                  <m:sSup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16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1D8EE48B" w14:textId="0D5669C1" w:rsidR="000C3E66" w:rsidRPr="008130AF" w:rsidRDefault="007A425C" w:rsidP="00DF66E8">
      <w:pPr>
        <w:pStyle w:val="23"/>
        <w:spacing w:before="120" w:after="120"/>
        <w:jc w:val="right"/>
        <w:rPr>
          <w:rFonts w:ascii="Calibri" w:eastAsia="MS Mincho" w:hAnsi="Calibri"/>
          <w:b w:val="0"/>
          <w:bCs w:val="0"/>
          <w:sz w:val="18"/>
        </w:rPr>
      </w:pPr>
      <w:r>
        <w:rPr>
          <w:rFonts w:hint="cs"/>
          <w:b w:val="0"/>
          <w:bCs w:val="0"/>
          <w:noProof/>
          <w:sz w:val="20"/>
          <w:szCs w:val="20"/>
          <w:rtl/>
          <w:lang w:eastAsia="en-US" w:bidi="ar-SA"/>
        </w:rPr>
        <w:drawing>
          <wp:anchor distT="0" distB="0" distL="114300" distR="114300" simplePos="0" relativeHeight="251658240" behindDoc="1" locked="0" layoutInCell="1" allowOverlap="1" wp14:anchorId="2EBAE810" wp14:editId="58B2BF1F">
            <wp:simplePos x="0" y="0"/>
            <wp:positionH relativeFrom="margin">
              <wp:align>right</wp:align>
            </wp:positionH>
            <wp:positionV relativeFrom="paragraph">
              <wp:posOffset>-4620895</wp:posOffset>
            </wp:positionV>
            <wp:extent cx="5629275" cy="3305810"/>
            <wp:effectExtent l="0" t="0" r="9525" b="889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ntitled1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C8F943" w14:textId="1952821E" w:rsidR="000C3E66" w:rsidRPr="002D3052" w:rsidRDefault="000C3E66" w:rsidP="00BA2EA3">
      <w:pPr>
        <w:pStyle w:val="23"/>
        <w:spacing w:before="120" w:after="120"/>
        <w:jc w:val="right"/>
        <w:rPr>
          <w:rFonts w:ascii="Calibri" w:eastAsia="MS Mincho" w:hAnsi="Calibri"/>
          <w:b w:val="0"/>
          <w:bCs w:val="0"/>
          <w:sz w:val="18"/>
        </w:rPr>
      </w:pPr>
    </w:p>
    <w:p w14:paraId="6D0F4924" w14:textId="69E83FA4" w:rsidR="00DF66E8" w:rsidRPr="002D3052" w:rsidRDefault="00DF66E8" w:rsidP="00DF66E8">
      <w:pPr>
        <w:pStyle w:val="23"/>
        <w:spacing w:before="120" w:after="120"/>
        <w:jc w:val="right"/>
        <w:rPr>
          <w:b w:val="0"/>
          <w:bCs w:val="0"/>
          <w:sz w:val="20"/>
          <w:szCs w:val="20"/>
          <w:rtl/>
        </w:rPr>
      </w:pPr>
    </w:p>
    <w:p w14:paraId="7E75E70E" w14:textId="523DCECD" w:rsidR="000C3E66" w:rsidRDefault="002B4CF9" w:rsidP="006A6F4F">
      <w:pPr>
        <w:pStyle w:val="23"/>
        <w:spacing w:before="120" w:after="120"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 xml:space="preserve">در شبیه سازی، 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برای جلوگیری از چترینگ از تابع اشباع به جای تابع علامت در کنترل کننده ها استفاده شده است. </w:t>
      </w:r>
      <w:r w:rsidR="007F3740">
        <w:rPr>
          <w:rFonts w:hint="cs"/>
          <w:b w:val="0"/>
          <w:bCs w:val="0"/>
          <w:sz w:val="20"/>
          <w:szCs w:val="20"/>
          <w:rtl/>
        </w:rPr>
        <w:t xml:space="preserve">در </w:t>
      </w:r>
      <w:r w:rsidR="00DF66E8">
        <w:rPr>
          <w:rFonts w:hint="cs"/>
          <w:b w:val="0"/>
          <w:bCs w:val="0"/>
          <w:sz w:val="20"/>
          <w:szCs w:val="20"/>
          <w:rtl/>
        </w:rPr>
        <w:t>شکل</w:t>
      </w:r>
      <w:r w:rsidR="00DF66E8">
        <w:rPr>
          <w:b w:val="0"/>
          <w:bCs w:val="0"/>
          <w:sz w:val="20"/>
          <w:szCs w:val="20"/>
          <w:rtl/>
        </w:rPr>
        <w:softHyphen/>
      </w:r>
      <w:r w:rsidR="007F3740">
        <w:rPr>
          <w:rFonts w:hint="cs"/>
          <w:b w:val="0"/>
          <w:bCs w:val="0"/>
          <w:sz w:val="20"/>
          <w:szCs w:val="20"/>
          <w:rtl/>
        </w:rPr>
        <w:t>4</w:t>
      </w:r>
      <w:r w:rsidR="00CA587D">
        <w:rPr>
          <w:rFonts w:hint="cs"/>
          <w:b w:val="0"/>
          <w:bCs w:val="0"/>
          <w:sz w:val="20"/>
          <w:szCs w:val="20"/>
          <w:rtl/>
        </w:rPr>
        <w:t>، پاندول دارای شرط اولیه انحراف زاویه</w:t>
      </w:r>
      <w:r w:rsidR="00CA587D">
        <w:rPr>
          <w:b w:val="0"/>
          <w:bCs w:val="0"/>
          <w:sz w:val="20"/>
          <w:szCs w:val="20"/>
          <w:rtl/>
        </w:rPr>
        <w:softHyphen/>
      </w:r>
      <w:r w:rsidR="00CA587D">
        <w:rPr>
          <w:rFonts w:hint="cs"/>
          <w:b w:val="0"/>
          <w:bCs w:val="0"/>
          <w:sz w:val="20"/>
          <w:szCs w:val="20"/>
          <w:rtl/>
        </w:rPr>
        <w:t xml:space="preserve">ای </w:t>
      </w:r>
      <w:r w:rsidR="008C429A" w:rsidRPr="00004F97">
        <w:rPr>
          <w:b w:val="0"/>
          <w:bCs w:val="0"/>
          <w:sz w:val="18"/>
        </w:rPr>
        <w:t>0.5</w:t>
      </w:r>
      <w:r w:rsidR="00CA587D">
        <w:rPr>
          <w:rFonts w:hint="cs"/>
          <w:b w:val="0"/>
          <w:bCs w:val="0"/>
          <w:sz w:val="20"/>
          <w:szCs w:val="20"/>
          <w:rtl/>
        </w:rPr>
        <w:t xml:space="preserve"> رادیان دارد، و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CA587D">
        <w:rPr>
          <w:rFonts w:hint="cs"/>
          <w:b w:val="0"/>
          <w:bCs w:val="0"/>
          <w:sz w:val="20"/>
          <w:szCs w:val="20"/>
          <w:rtl/>
        </w:rPr>
        <w:t>پس از اعمال کنترل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CA587D">
        <w:rPr>
          <w:b w:val="0"/>
          <w:bCs w:val="0"/>
          <w:sz w:val="20"/>
          <w:szCs w:val="20"/>
          <w:rtl/>
        </w:rPr>
        <w:softHyphen/>
      </w:r>
      <w:r w:rsidR="00CA587D">
        <w:rPr>
          <w:rFonts w:hint="cs"/>
          <w:b w:val="0"/>
          <w:bCs w:val="0"/>
          <w:sz w:val="20"/>
          <w:szCs w:val="20"/>
          <w:rtl/>
        </w:rPr>
        <w:t xml:space="preserve">کننده در زاویه صفر پایدار شده است. در </w:t>
      </w:r>
      <w:r w:rsidR="00DF66E8">
        <w:rPr>
          <w:rFonts w:hint="cs"/>
          <w:b w:val="0"/>
          <w:bCs w:val="0"/>
          <w:sz w:val="20"/>
          <w:szCs w:val="20"/>
          <w:rtl/>
        </w:rPr>
        <w:t>شکل</w:t>
      </w:r>
      <w:r w:rsidR="00DF66E8">
        <w:rPr>
          <w:b w:val="0"/>
          <w:bCs w:val="0"/>
          <w:sz w:val="20"/>
          <w:szCs w:val="20"/>
          <w:rtl/>
        </w:rPr>
        <w:softHyphen/>
      </w:r>
      <w:r w:rsidR="00DF66E8">
        <w:rPr>
          <w:rFonts w:hint="cs"/>
          <w:b w:val="0"/>
          <w:bCs w:val="0"/>
          <w:sz w:val="20"/>
          <w:szCs w:val="20"/>
          <w:rtl/>
        </w:rPr>
        <w:t>5</w:t>
      </w:r>
      <w:r w:rsidR="008C429A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زاویه تعادل پاندول </w:t>
      </w:r>
      <w:r w:rsidR="008C429A" w:rsidRPr="00004F97">
        <w:rPr>
          <w:b w:val="0"/>
          <w:bCs w:val="0"/>
          <w:sz w:val="18"/>
        </w:rPr>
        <w:t>0.1</w:t>
      </w:r>
      <w:r w:rsidR="00DF66E8">
        <w:rPr>
          <w:rFonts w:hint="cs"/>
          <w:b w:val="0"/>
          <w:bCs w:val="0"/>
          <w:sz w:val="20"/>
          <w:szCs w:val="20"/>
          <w:rtl/>
        </w:rPr>
        <w:t xml:space="preserve"> رادیان در نظر گرفته شده است. لازم است برای زاویه تعادل غیر صفر معادله سطح لغزش(</w:t>
      </w:r>
      <w:r w:rsidR="00FE2177" w:rsidRPr="00FE2177">
        <w:rPr>
          <w:b w:val="0"/>
          <w:bCs w:val="0"/>
          <w:sz w:val="18"/>
        </w:rPr>
        <w:t>23</w:t>
      </w:r>
      <w:r w:rsidR="00DF66E8">
        <w:rPr>
          <w:rFonts w:hint="cs"/>
          <w:b w:val="0"/>
          <w:bCs w:val="0"/>
          <w:sz w:val="20"/>
          <w:szCs w:val="20"/>
          <w:rtl/>
        </w:rPr>
        <w:t>) به  فرم زیر نوشته شود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3109"/>
      </w:tblGrid>
      <w:tr w:rsidR="00B463E1" w:rsidRPr="002D3052" w14:paraId="323E7272" w14:textId="77777777" w:rsidTr="00DE1138">
        <w:tc>
          <w:tcPr>
            <w:tcW w:w="1497" w:type="dxa"/>
            <w:vAlign w:val="center"/>
          </w:tcPr>
          <w:p w14:paraId="024BE6DC" w14:textId="71DC08DF" w:rsidR="00B463E1" w:rsidRPr="00B463E1" w:rsidRDefault="00B463E1" w:rsidP="00525353">
            <w:pPr>
              <w:pStyle w:val="23"/>
              <w:spacing w:before="120" w:after="120"/>
              <w:rPr>
                <w:b w:val="0"/>
                <w:bCs w:val="0"/>
                <w:sz w:val="18"/>
                <w:rtl/>
              </w:rPr>
            </w:pPr>
            <w:r w:rsidRPr="00B463E1">
              <w:rPr>
                <w:b w:val="0"/>
                <w:bCs w:val="0"/>
                <w:sz w:val="18"/>
                <w:lang w:val="en-GB"/>
              </w:rPr>
              <w:t>(4</w:t>
            </w:r>
            <w:r w:rsidR="00525353">
              <w:rPr>
                <w:b w:val="0"/>
                <w:bCs w:val="0"/>
                <w:sz w:val="18"/>
                <w:lang w:val="en-GB"/>
              </w:rPr>
              <w:t>1</w:t>
            </w:r>
            <w:r w:rsidRPr="00B463E1">
              <w:rPr>
                <w:b w:val="0"/>
                <w:bCs w:val="0"/>
                <w:sz w:val="18"/>
                <w:lang w:val="en-GB"/>
              </w:rPr>
              <w:t>)</w:t>
            </w:r>
          </w:p>
        </w:tc>
        <w:tc>
          <w:tcPr>
            <w:tcW w:w="3109" w:type="dxa"/>
          </w:tcPr>
          <w:p w14:paraId="34E437D3" w14:textId="7590DBFC" w:rsidR="00B463E1" w:rsidRPr="00004F97" w:rsidRDefault="0045507D" w:rsidP="000C3E66">
            <w:pPr>
              <w:pStyle w:val="23"/>
              <w:spacing w:before="120" w:after="120"/>
              <w:rPr>
                <w:b w:val="0"/>
                <w:bCs w:val="0"/>
                <w:sz w:val="1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=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(φ-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lang w:val="en-GB"/>
                  </w:rPr>
                  <m:t xml:space="preserve">  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  <w:sz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φ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</w:rPr>
                      <m:t>e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</w:rPr>
                  <m:t>)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lang w:val="en-GB"/>
                  </w:rPr>
                  <m:t xml:space="preserve">     </m:t>
                </m:r>
              </m:oMath>
            </m:oMathPara>
          </w:p>
        </w:tc>
      </w:tr>
    </w:tbl>
    <w:p w14:paraId="297A734D" w14:textId="01D8B481" w:rsidR="004A3BDB" w:rsidRPr="004A3BDB" w:rsidRDefault="00DF66E8" w:rsidP="004D54B8">
      <w:pPr>
        <w:pStyle w:val="23"/>
        <w:spacing w:before="120" w:after="120"/>
        <w:rPr>
          <w:b w:val="0"/>
          <w:bCs w:val="0"/>
          <w:sz w:val="20"/>
          <w:szCs w:val="20"/>
        </w:rPr>
      </w:pPr>
      <w:r>
        <w:rPr>
          <w:rFonts w:hint="cs"/>
          <w:b w:val="0"/>
          <w:bCs w:val="0"/>
          <w:sz w:val="20"/>
          <w:szCs w:val="20"/>
          <w:rtl/>
        </w:rPr>
        <w:t>که</w:t>
      </w:r>
      <w:r w:rsidR="00525353">
        <w:rPr>
          <w:rFonts w:hint="cs"/>
          <w:b w:val="0"/>
          <w:bCs w:val="0"/>
          <w:sz w:val="20"/>
          <w:szCs w:val="20"/>
          <w:rtl/>
        </w:rPr>
        <w:t xml:space="preserve"> در اینجا</w:t>
      </w:r>
      <w:r w:rsidR="004D54B8">
        <w:rPr>
          <w:rFonts w:hint="cs"/>
          <w:b w:val="0"/>
          <w:bCs w:val="0"/>
          <w:sz w:val="20"/>
          <w:szCs w:val="20"/>
          <w:rtl/>
        </w:rPr>
        <w:t xml:space="preserve"> </w:t>
      </w:r>
      <m:oMath>
        <m:r>
          <m:rPr>
            <m:sty m:val="b"/>
          </m:rPr>
          <w:rPr>
            <w:rFonts w:ascii="Cambria Math" w:hAnsi="Cambria Math" w:cs="Cambria Math" w:hint="cs"/>
            <w:sz w:val="18"/>
            <w:rtl/>
          </w:rPr>
          <m:t>φ</m:t>
        </m:r>
        <m:r>
          <m:rPr>
            <m:sty m:val="b"/>
          </m:rPr>
          <w:rPr>
            <w:rFonts w:ascii="Cambria Math" w:hAnsi="Cambria Math"/>
            <w:sz w:val="18"/>
          </w:rPr>
          <m:t>=0.1</m:t>
        </m:r>
      </m:oMath>
      <w:r w:rsidR="00FA7355" w:rsidRPr="004D54B8">
        <w:rPr>
          <w:rFonts w:hint="cs"/>
          <w:b w:val="0"/>
          <w:bCs w:val="0"/>
          <w:sz w:val="18"/>
          <w:rtl/>
        </w:rPr>
        <w:t xml:space="preserve"> </w:t>
      </w:r>
      <w:r w:rsidR="00FA7355">
        <w:rPr>
          <w:rFonts w:hint="cs"/>
          <w:b w:val="0"/>
          <w:bCs w:val="0"/>
          <w:sz w:val="20"/>
          <w:szCs w:val="20"/>
          <w:rtl/>
        </w:rPr>
        <w:t xml:space="preserve">زاویه تعادل است، </w:t>
      </w:r>
      <w:r w:rsidR="004D54B8">
        <w:rPr>
          <w:rFonts w:hint="cs"/>
          <w:b w:val="0"/>
          <w:bCs w:val="0"/>
          <w:sz w:val="20"/>
          <w:szCs w:val="20"/>
          <w:rtl/>
        </w:rPr>
        <w:t>و</w:t>
      </w:r>
      <w:r w:rsidR="00FA7355">
        <w:rPr>
          <w:rFonts w:hint="cs"/>
          <w:b w:val="0"/>
          <w:bCs w:val="0"/>
          <w:sz w:val="20"/>
          <w:szCs w:val="20"/>
          <w:rtl/>
        </w:rPr>
        <w:t xml:space="preserve"> اغتشاش</w:t>
      </w:r>
      <w:r w:rsidR="004D54B8">
        <w:rPr>
          <w:rFonts w:hint="cs"/>
          <w:b w:val="0"/>
          <w:bCs w:val="0"/>
          <w:sz w:val="20"/>
          <w:szCs w:val="20"/>
          <w:rtl/>
        </w:rPr>
        <w:t xml:space="preserve"> نیز</w:t>
      </w:r>
      <w:r w:rsidR="00FA7355">
        <w:rPr>
          <w:rFonts w:hint="cs"/>
          <w:b w:val="0"/>
          <w:bCs w:val="0"/>
          <w:sz w:val="20"/>
          <w:szCs w:val="20"/>
          <w:rtl/>
        </w:rPr>
        <w:t xml:space="preserve"> وجود دارد و زاویه اولیه پاندول </w:t>
      </w:r>
      <w:r w:rsidR="009A5DF5" w:rsidRPr="004D54B8">
        <w:rPr>
          <w:b w:val="0"/>
          <w:bCs w:val="0"/>
          <w:sz w:val="18"/>
        </w:rPr>
        <w:t>0.5</w:t>
      </w:r>
      <w:r w:rsidR="00FA7355">
        <w:rPr>
          <w:rFonts w:hint="cs"/>
          <w:b w:val="0"/>
          <w:bCs w:val="0"/>
          <w:sz w:val="20"/>
          <w:szCs w:val="20"/>
          <w:rtl/>
        </w:rPr>
        <w:t xml:space="preserve"> رادیان است. در </w:t>
      </w:r>
      <w:r>
        <w:rPr>
          <w:rFonts w:hint="cs"/>
          <w:b w:val="0"/>
          <w:bCs w:val="0"/>
          <w:sz w:val="20"/>
          <w:szCs w:val="20"/>
          <w:rtl/>
        </w:rPr>
        <w:t>شکل</w:t>
      </w:r>
      <w:r>
        <w:rPr>
          <w:b w:val="0"/>
          <w:bCs w:val="0"/>
          <w:sz w:val="20"/>
          <w:szCs w:val="20"/>
          <w:rtl/>
        </w:rPr>
        <w:softHyphen/>
      </w:r>
      <w:r>
        <w:rPr>
          <w:rFonts w:hint="cs"/>
          <w:b w:val="0"/>
          <w:bCs w:val="0"/>
          <w:sz w:val="20"/>
          <w:szCs w:val="20"/>
          <w:rtl/>
        </w:rPr>
        <w:t xml:space="preserve">6 </w:t>
      </w:r>
      <w:r w:rsidR="00C34E54">
        <w:rPr>
          <w:rFonts w:hint="cs"/>
          <w:b w:val="0"/>
          <w:bCs w:val="0"/>
          <w:sz w:val="20"/>
          <w:szCs w:val="20"/>
          <w:rtl/>
        </w:rPr>
        <w:t xml:space="preserve">ردیابی </w:t>
      </w:r>
      <w:r w:rsidR="00695089">
        <w:rPr>
          <w:rFonts w:hint="cs"/>
          <w:b w:val="0"/>
          <w:bCs w:val="0"/>
          <w:sz w:val="20"/>
          <w:szCs w:val="20"/>
          <w:rtl/>
        </w:rPr>
        <w:t>جابجایی</w:t>
      </w:r>
      <w:r w:rsidR="00FA7355">
        <w:rPr>
          <w:rFonts w:hint="cs"/>
          <w:b w:val="0"/>
          <w:bCs w:val="0"/>
          <w:sz w:val="20"/>
          <w:szCs w:val="20"/>
          <w:rtl/>
        </w:rPr>
        <w:t xml:space="preserve"> ربات با سرعت ثابت </w:t>
      </w:r>
      <w:r w:rsidR="00695089">
        <w:rPr>
          <w:rFonts w:hint="cs"/>
          <w:b w:val="0"/>
          <w:bCs w:val="0"/>
          <w:sz w:val="20"/>
          <w:szCs w:val="20"/>
          <w:rtl/>
        </w:rPr>
        <w:t xml:space="preserve"> ربات </w:t>
      </w:r>
      <w:r>
        <w:rPr>
          <w:rFonts w:hint="cs"/>
          <w:b w:val="0"/>
          <w:bCs w:val="0"/>
          <w:sz w:val="20"/>
          <w:szCs w:val="20"/>
          <w:rtl/>
        </w:rPr>
        <w:t>را نشان می</w:t>
      </w:r>
      <w:r>
        <w:rPr>
          <w:b w:val="0"/>
          <w:bCs w:val="0"/>
          <w:sz w:val="20"/>
          <w:szCs w:val="20"/>
          <w:rtl/>
        </w:rPr>
        <w:softHyphen/>
      </w:r>
      <w:r>
        <w:rPr>
          <w:rFonts w:hint="cs"/>
          <w:b w:val="0"/>
          <w:bCs w:val="0"/>
          <w:sz w:val="20"/>
          <w:szCs w:val="20"/>
          <w:rtl/>
        </w:rPr>
        <w:t>دهد</w:t>
      </w:r>
      <w:r w:rsidR="00695089">
        <w:rPr>
          <w:rFonts w:hint="cs"/>
          <w:b w:val="0"/>
          <w:bCs w:val="0"/>
          <w:sz w:val="20"/>
          <w:szCs w:val="20"/>
          <w:rtl/>
        </w:rPr>
        <w:t xml:space="preserve"> و </w:t>
      </w:r>
      <w:r w:rsidR="00857D2A">
        <w:rPr>
          <w:rFonts w:hint="cs"/>
          <w:b w:val="0"/>
          <w:bCs w:val="0"/>
          <w:sz w:val="20"/>
          <w:szCs w:val="20"/>
          <w:rtl/>
        </w:rPr>
        <w:t>در شکل7 ردیابی</w:t>
      </w:r>
      <w:r w:rsidR="00695089">
        <w:rPr>
          <w:rFonts w:hint="cs"/>
          <w:b w:val="0"/>
          <w:bCs w:val="0"/>
          <w:sz w:val="20"/>
          <w:szCs w:val="20"/>
          <w:rtl/>
        </w:rPr>
        <w:t xml:space="preserve"> زاویه چرخشی سینوسی تولید شده را نشان می</w:t>
      </w:r>
      <w:r w:rsidR="00695089">
        <w:rPr>
          <w:b w:val="0"/>
          <w:bCs w:val="0"/>
          <w:sz w:val="20"/>
          <w:szCs w:val="20"/>
          <w:rtl/>
        </w:rPr>
        <w:softHyphen/>
      </w:r>
      <w:r w:rsidR="00695089">
        <w:rPr>
          <w:rFonts w:hint="cs"/>
          <w:b w:val="0"/>
          <w:bCs w:val="0"/>
          <w:sz w:val="20"/>
          <w:szCs w:val="20"/>
          <w:rtl/>
        </w:rPr>
        <w:t>دهد.</w:t>
      </w:r>
      <w:r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695089">
        <w:rPr>
          <w:rFonts w:hint="cs"/>
          <w:b w:val="0"/>
          <w:bCs w:val="0"/>
          <w:sz w:val="20"/>
          <w:szCs w:val="20"/>
          <w:rtl/>
        </w:rPr>
        <w:t>با افزایش  دقت ردیابی،</w:t>
      </w:r>
      <w:r>
        <w:rPr>
          <w:rFonts w:hint="cs"/>
          <w:b w:val="0"/>
          <w:bCs w:val="0"/>
          <w:sz w:val="20"/>
          <w:szCs w:val="20"/>
          <w:rtl/>
        </w:rPr>
        <w:t xml:space="preserve"> نوسانات سیگنال کنترلی</w:t>
      </w:r>
      <w:r w:rsidR="00695089">
        <w:rPr>
          <w:rFonts w:hint="cs"/>
          <w:b w:val="0"/>
          <w:bCs w:val="0"/>
          <w:sz w:val="20"/>
          <w:szCs w:val="20"/>
          <w:rtl/>
        </w:rPr>
        <w:t xml:space="preserve"> نیز</w:t>
      </w:r>
      <w:r>
        <w:rPr>
          <w:rFonts w:hint="cs"/>
          <w:b w:val="0"/>
          <w:bCs w:val="0"/>
          <w:sz w:val="20"/>
          <w:szCs w:val="20"/>
          <w:rtl/>
        </w:rPr>
        <w:t xml:space="preserve"> زیاد خواهد شد.</w:t>
      </w:r>
      <w:r w:rsidR="00695089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695089" w:rsidRPr="00695089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695089">
        <w:rPr>
          <w:rFonts w:hint="cs"/>
          <w:b w:val="0"/>
          <w:bCs w:val="0"/>
          <w:sz w:val="20"/>
          <w:szCs w:val="20"/>
          <w:rtl/>
        </w:rPr>
        <w:t>همواره باید بین مشخصات ردیابی قابل قبول و میزان نوسانات سیگنال کنترلی توازنی برقرار کنیم.</w:t>
      </w:r>
      <w:r>
        <w:rPr>
          <w:rFonts w:hint="cs"/>
          <w:b w:val="0"/>
          <w:bCs w:val="0"/>
          <w:sz w:val="20"/>
          <w:szCs w:val="20"/>
          <w:rtl/>
        </w:rPr>
        <w:t xml:space="preserve"> همچنین از تابع اشباع برای محدود کردن دامنه سیگنال کنترلی استفاده شده است</w:t>
      </w:r>
      <w:r w:rsidRPr="004A3BDB">
        <w:rPr>
          <w:rFonts w:hint="cs"/>
          <w:b w:val="0"/>
          <w:bCs w:val="0"/>
          <w:sz w:val="20"/>
          <w:szCs w:val="20"/>
          <w:rtl/>
        </w:rPr>
        <w:t>.</w:t>
      </w:r>
      <w:r w:rsidR="004A3BDB" w:rsidRPr="004A3BDB">
        <w:rPr>
          <w:b w:val="0"/>
          <w:bCs w:val="0"/>
        </w:rPr>
        <w:t xml:space="preserve"> </w:t>
      </w:r>
      <w:r w:rsidR="004A3BDB" w:rsidRPr="004A3BDB">
        <w:rPr>
          <w:rFonts w:hint="cs"/>
          <w:b w:val="0"/>
          <w:bCs w:val="0"/>
          <w:sz w:val="20"/>
          <w:szCs w:val="20"/>
          <w:rtl/>
        </w:rPr>
        <w:t>در بررسی اثر اغتشاش بر روی ردیابی جابجایی ربات و چرخش ربات از یک بلوک نویز</w:t>
      </w:r>
      <w:r w:rsidR="009A5DF5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4A3BDB" w:rsidRPr="004A3BDB">
        <w:rPr>
          <w:rFonts w:hint="cs"/>
          <w:b w:val="0"/>
          <w:bCs w:val="0"/>
          <w:sz w:val="20"/>
          <w:szCs w:val="20"/>
          <w:rtl/>
        </w:rPr>
        <w:t xml:space="preserve">سفید در سیمولینک استفاده شده است. </w:t>
      </w:r>
      <w:r w:rsidR="004A3BDB">
        <w:rPr>
          <w:rFonts w:hint="cs"/>
          <w:b w:val="0"/>
          <w:bCs w:val="0"/>
          <w:sz w:val="20"/>
          <w:szCs w:val="20"/>
          <w:rtl/>
        </w:rPr>
        <w:t>همانطور</w:t>
      </w:r>
      <w:r w:rsidR="004A3BDB" w:rsidRPr="004A3BDB">
        <w:rPr>
          <w:rFonts w:hint="cs"/>
          <w:b w:val="0"/>
          <w:bCs w:val="0"/>
          <w:sz w:val="20"/>
          <w:szCs w:val="20"/>
          <w:rtl/>
        </w:rPr>
        <w:t>که در شکل</w:t>
      </w:r>
      <w:r w:rsidR="004A3BDB">
        <w:rPr>
          <w:b w:val="0"/>
          <w:bCs w:val="0"/>
          <w:sz w:val="20"/>
          <w:szCs w:val="20"/>
        </w:rPr>
        <w:softHyphen/>
      </w:r>
      <w:r w:rsidR="004A3BDB" w:rsidRPr="004A3BDB">
        <w:rPr>
          <w:rFonts w:hint="cs"/>
          <w:b w:val="0"/>
          <w:bCs w:val="0"/>
          <w:sz w:val="20"/>
          <w:szCs w:val="20"/>
          <w:rtl/>
        </w:rPr>
        <w:t>های 7 و 8 نشان داده شده است، با وجود اغ</w:t>
      </w:r>
      <w:r w:rsidR="004A3BDB">
        <w:rPr>
          <w:rFonts w:hint="cs"/>
          <w:b w:val="0"/>
          <w:bCs w:val="0"/>
          <w:sz w:val="20"/>
          <w:szCs w:val="20"/>
          <w:rtl/>
        </w:rPr>
        <w:t>تشاش</w:t>
      </w:r>
      <w:r w:rsidR="004A3BDB">
        <w:rPr>
          <w:b w:val="0"/>
          <w:bCs w:val="0"/>
          <w:sz w:val="20"/>
          <w:szCs w:val="20"/>
        </w:rPr>
        <w:t xml:space="preserve"> </w:t>
      </w:r>
      <w:r w:rsidR="004A3BDB">
        <w:rPr>
          <w:rFonts w:hint="cs"/>
          <w:b w:val="0"/>
          <w:bCs w:val="0"/>
          <w:sz w:val="20"/>
          <w:szCs w:val="20"/>
          <w:rtl/>
        </w:rPr>
        <w:t>در</w:t>
      </w:r>
      <w:r w:rsidR="004A3BDB">
        <w:rPr>
          <w:b w:val="0"/>
          <w:bCs w:val="0"/>
          <w:sz w:val="20"/>
          <w:szCs w:val="20"/>
        </w:rPr>
        <w:t xml:space="preserve"> </w:t>
      </w:r>
      <w:r w:rsidR="004A3BDB" w:rsidRPr="004A3BDB">
        <w:rPr>
          <w:rFonts w:hint="cs"/>
          <w:b w:val="0"/>
          <w:bCs w:val="0"/>
          <w:sz w:val="20"/>
          <w:szCs w:val="20"/>
          <w:rtl/>
        </w:rPr>
        <w:t>حرکت، سیستم کنترل به طور موفقیت آمیزی تابع سینوسی</w:t>
      </w:r>
      <w:r w:rsidR="004A3BDB" w:rsidRPr="004A3BDB">
        <w:rPr>
          <w:b w:val="0"/>
          <w:bCs w:val="0"/>
          <w:sz w:val="20"/>
          <w:szCs w:val="20"/>
        </w:rPr>
        <w:t xml:space="preserve"> </w:t>
      </w:r>
      <w:r w:rsidR="004A3BDB" w:rsidRPr="004A3BDB">
        <w:rPr>
          <w:rFonts w:hint="cs"/>
          <w:b w:val="0"/>
          <w:bCs w:val="0"/>
          <w:sz w:val="20"/>
          <w:szCs w:val="20"/>
          <w:rtl/>
        </w:rPr>
        <w:t>ردیابی می</w:t>
      </w:r>
      <w:r w:rsidR="004A3BDB" w:rsidRPr="004A3BDB">
        <w:rPr>
          <w:b w:val="0"/>
          <w:bCs w:val="0"/>
          <w:sz w:val="20"/>
          <w:szCs w:val="20"/>
          <w:rtl/>
        </w:rPr>
        <w:softHyphen/>
      </w:r>
      <w:r w:rsidR="004A3BDB" w:rsidRPr="004A3BDB">
        <w:rPr>
          <w:rFonts w:hint="cs"/>
          <w:b w:val="0"/>
          <w:bCs w:val="0"/>
          <w:sz w:val="20"/>
          <w:szCs w:val="20"/>
          <w:rtl/>
        </w:rPr>
        <w:t>کند.</w:t>
      </w:r>
      <w:r w:rsidR="004A3BDB" w:rsidRPr="007304DD">
        <w:rPr>
          <w:rFonts w:hint="cs"/>
          <w:sz w:val="20"/>
          <w:szCs w:val="20"/>
          <w:rtl/>
        </w:rPr>
        <w:t xml:space="preserve"> </w:t>
      </w:r>
    </w:p>
    <w:p w14:paraId="04416438" w14:textId="77777777" w:rsidR="002D3052" w:rsidRDefault="002D3052" w:rsidP="00DF66E8">
      <w:pPr>
        <w:pStyle w:val="23"/>
        <w:spacing w:before="120" w:after="120"/>
        <w:rPr>
          <w:b w:val="0"/>
          <w:bCs w:val="0"/>
          <w:noProof/>
          <w:sz w:val="20"/>
          <w:szCs w:val="20"/>
          <w:rtl/>
          <w:lang w:eastAsia="en-US" w:bidi="ar-SA"/>
        </w:rPr>
      </w:pPr>
    </w:p>
    <w:p w14:paraId="453DFA01" w14:textId="78D2DF97" w:rsidR="00DF66E8" w:rsidRDefault="00DF66E8" w:rsidP="002D3052">
      <w:pPr>
        <w:pStyle w:val="23"/>
        <w:spacing w:before="120" w:after="120"/>
        <w:rPr>
          <w:b w:val="0"/>
          <w:bCs w:val="0"/>
          <w:noProof/>
          <w:sz w:val="20"/>
          <w:szCs w:val="20"/>
          <w:rtl/>
          <w:lang w:eastAsia="en-US" w:bidi="ar-SA"/>
        </w:rPr>
      </w:pPr>
    </w:p>
    <w:p w14:paraId="111F6B39" w14:textId="4679F9C5" w:rsidR="003C2C6A" w:rsidRDefault="003C2C6A" w:rsidP="00DF66E8">
      <w:pPr>
        <w:pStyle w:val="Caption"/>
        <w:bidi/>
        <w:jc w:val="both"/>
        <w:rPr>
          <w:rtl/>
        </w:rPr>
      </w:pPr>
    </w:p>
    <w:p w14:paraId="623E7E9C" w14:textId="75376DBC" w:rsidR="007A425C" w:rsidRPr="0004159D" w:rsidRDefault="00756FB5" w:rsidP="005A1419">
      <w:pPr>
        <w:bidi/>
        <w:rPr>
          <w:rFonts w:asciiTheme="majorBidi" w:hAnsiTheme="majorBidi" w:cstheme="majorBidi"/>
          <w:sz w:val="18"/>
          <w:szCs w:val="18"/>
          <w:rtl/>
        </w:rPr>
      </w:pPr>
      <w:r w:rsidRPr="00756FB5">
        <w:rPr>
          <w:noProof/>
          <w:rtl/>
          <w:lang w:eastAsia="en-US"/>
        </w:rPr>
        <w:lastRenderedPageBreak/>
        <w:drawing>
          <wp:inline distT="0" distB="0" distL="0" distR="0" wp14:anchorId="7A43AAF6" wp14:editId="368D7E16">
            <wp:extent cx="2852928" cy="1797295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53" cy="1800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6E8">
        <w:rPr>
          <w:rFonts w:hint="cs"/>
          <w:rtl/>
        </w:rPr>
        <w:t xml:space="preserve"> </w:t>
      </w:r>
      <w:r w:rsidR="0004159D">
        <w:t xml:space="preserve">  </w:t>
      </w:r>
      <w:r w:rsidR="0004159D" w:rsidRPr="004D54B8">
        <w:rPr>
          <w:sz w:val="16"/>
          <w:szCs w:val="16"/>
        </w:rPr>
        <w:t xml:space="preserve"> </w:t>
      </w:r>
      <w:r w:rsidR="007A425C" w:rsidRPr="004D54B8">
        <w:rPr>
          <w:rFonts w:asciiTheme="majorBidi" w:hAnsiTheme="majorBidi" w:cstheme="majorBidi"/>
          <w:b/>
          <w:bCs/>
          <w:sz w:val="16"/>
          <w:szCs w:val="16"/>
        </w:rPr>
        <w:t xml:space="preserve">Fig. 4 </w:t>
      </w:r>
      <w:r w:rsidR="005A1419" w:rsidRPr="004D54B8">
        <w:rPr>
          <w:rFonts w:asciiTheme="majorBidi" w:hAnsiTheme="majorBidi" w:cstheme="majorBidi"/>
          <w:sz w:val="16"/>
          <w:szCs w:val="16"/>
        </w:rPr>
        <w:t>B</w:t>
      </w:r>
      <w:r w:rsidR="006B0D1D" w:rsidRPr="004D54B8">
        <w:rPr>
          <w:rFonts w:asciiTheme="majorBidi" w:hAnsiTheme="majorBidi" w:cstheme="majorBidi"/>
          <w:sz w:val="16"/>
          <w:szCs w:val="16"/>
        </w:rPr>
        <w:t>alancing</w:t>
      </w:r>
      <w:r w:rsidR="008E7A8E" w:rsidRPr="004D54B8">
        <w:rPr>
          <w:rFonts w:asciiTheme="majorBidi" w:hAnsiTheme="majorBidi" w:cstheme="majorBidi"/>
          <w:sz w:val="16"/>
          <w:szCs w:val="16"/>
        </w:rPr>
        <w:t xml:space="preserve"> </w:t>
      </w:r>
      <w:r w:rsidR="0004159D" w:rsidRPr="004D54B8">
        <w:rPr>
          <w:rFonts w:asciiTheme="majorBidi" w:hAnsiTheme="majorBidi" w:cstheme="majorBidi"/>
          <w:sz w:val="16"/>
          <w:szCs w:val="16"/>
        </w:rPr>
        <w:t>of the pendulum with dist</w:t>
      </w:r>
      <w:r w:rsidR="00AF2E09" w:rsidRPr="004D54B8">
        <w:rPr>
          <w:rFonts w:asciiTheme="majorBidi" w:hAnsiTheme="majorBidi" w:cstheme="majorBidi"/>
          <w:sz w:val="16"/>
          <w:szCs w:val="16"/>
        </w:rPr>
        <w:t>u</w:t>
      </w:r>
      <w:r w:rsidR="0004159D" w:rsidRPr="004D54B8">
        <w:rPr>
          <w:rFonts w:asciiTheme="majorBidi" w:hAnsiTheme="majorBidi" w:cstheme="majorBidi"/>
          <w:sz w:val="16"/>
          <w:szCs w:val="16"/>
        </w:rPr>
        <w:t>rbance</w:t>
      </w:r>
      <m:oMath>
        <m:r>
          <w:rPr>
            <w:rFonts w:ascii="Cambria Math" w:hAnsi="Cambria Math" w:cstheme="majorBidi"/>
            <w:sz w:val="16"/>
            <w:szCs w:val="16"/>
          </w:rPr>
          <m:t xml:space="preserve">  </m:t>
        </m:r>
        <m:r>
          <w:rPr>
            <w:rFonts w:ascii="Cambria Math" w:hAnsi="Cambria Math" w:cs="Cambria Math" w:hint="cs"/>
            <w:sz w:val="16"/>
            <w:szCs w:val="16"/>
            <w:rtl/>
          </w:rPr>
          <m:t>φ</m:t>
        </m:r>
        <m:r>
          <w:rPr>
            <w:rFonts w:ascii="Cambria Math" w:hAnsi="Cambria Math" w:cstheme="majorBidi"/>
            <w:sz w:val="16"/>
            <w:szCs w:val="16"/>
          </w:rPr>
          <m:t>=0</m:t>
        </m:r>
      </m:oMath>
      <w:r w:rsidR="0004159D" w:rsidRPr="004D54B8">
        <w:rPr>
          <w:rFonts w:asciiTheme="majorBidi" w:hAnsiTheme="majorBidi" w:cstheme="majorBidi"/>
          <w:sz w:val="16"/>
          <w:szCs w:val="16"/>
        </w:rPr>
        <w:t xml:space="preserve">  </w:t>
      </w:r>
    </w:p>
    <w:p w14:paraId="75ACD486" w14:textId="7A846496" w:rsidR="00DF66E8" w:rsidRPr="007A425C" w:rsidRDefault="00640595" w:rsidP="008E7A8E">
      <w:pPr>
        <w:bidi/>
        <w:rPr>
          <w:rtl/>
        </w:rPr>
      </w:pPr>
      <w:r>
        <w:rPr>
          <w:rFonts w:hint="cs"/>
          <w:rtl/>
        </w:rPr>
        <w:t xml:space="preserve"> </w:t>
      </w:r>
      <w:r>
        <w:rPr>
          <w:rFonts w:cs="B Nazanin" w:hint="cs"/>
          <w:b/>
          <w:bCs/>
          <w:sz w:val="18"/>
          <w:szCs w:val="18"/>
          <w:rtl/>
          <w:lang w:bidi="fa-IR"/>
        </w:rPr>
        <w:t>شکل4</w:t>
      </w:r>
      <w:r>
        <w:rPr>
          <w:rFonts w:cs="B Nazanin" w:hint="cs"/>
          <w:sz w:val="18"/>
          <w:szCs w:val="18"/>
          <w:rtl/>
          <w:lang w:bidi="fa-IR"/>
        </w:rPr>
        <w:t xml:space="preserve"> </w:t>
      </w:r>
      <w:r w:rsidR="008E7A8E">
        <w:rPr>
          <w:rFonts w:cs="B Nazanin" w:hint="cs"/>
          <w:sz w:val="18"/>
          <w:szCs w:val="18"/>
          <w:rtl/>
          <w:lang w:bidi="fa-IR"/>
        </w:rPr>
        <w:t>تعادل</w:t>
      </w:r>
      <w:r w:rsidR="00AF2E09">
        <w:rPr>
          <w:rFonts w:cs="B Nazanin" w:hint="cs"/>
          <w:sz w:val="18"/>
          <w:szCs w:val="18"/>
          <w:rtl/>
          <w:lang w:bidi="fa-IR"/>
        </w:rPr>
        <w:t xml:space="preserve"> پاندول</w:t>
      </w:r>
      <w:r>
        <w:rPr>
          <w:rFonts w:cs="B Nazanin" w:hint="cs"/>
          <w:sz w:val="18"/>
          <w:szCs w:val="18"/>
          <w:rtl/>
          <w:lang w:bidi="fa-IR"/>
        </w:rPr>
        <w:t xml:space="preserve"> با اغتشاش</w:t>
      </w:r>
      <m:oMath>
        <m:r>
          <w:rPr>
            <w:rFonts w:ascii="Cambria Math" w:hAnsi="Cambria Math" w:cs="Cambria Math" w:hint="cs"/>
            <w:sz w:val="16"/>
            <w:szCs w:val="16"/>
            <w:rtl/>
          </w:rPr>
          <m:t xml:space="preserve"> φ</m:t>
        </m:r>
        <m:r>
          <w:rPr>
            <w:rFonts w:ascii="Cambria Math" w:hAnsi="Cambria Math" w:cstheme="majorBidi"/>
            <w:sz w:val="16"/>
            <w:szCs w:val="16"/>
          </w:rPr>
          <m:t xml:space="preserve">=0  </m:t>
        </m:r>
      </m:oMath>
    </w:p>
    <w:p w14:paraId="43786572" w14:textId="7BE3D85C" w:rsidR="00640595" w:rsidRPr="00640595" w:rsidRDefault="00640595" w:rsidP="00640595">
      <w:pPr>
        <w:bidi/>
        <w:rPr>
          <w:rFonts w:cs="B Nazanin"/>
          <w:sz w:val="18"/>
          <w:szCs w:val="18"/>
          <w:lang w:bidi="fa-IR"/>
        </w:rPr>
      </w:pPr>
      <w:r w:rsidRPr="00640595">
        <w:rPr>
          <w:rFonts w:cs="B Nazanin"/>
          <w:noProof/>
          <w:sz w:val="18"/>
          <w:szCs w:val="18"/>
          <w:rtl/>
          <w:lang w:eastAsia="en-US"/>
        </w:rPr>
        <w:drawing>
          <wp:inline distT="0" distB="0" distL="0" distR="0" wp14:anchorId="6EF0497D" wp14:editId="37824CDF">
            <wp:extent cx="2856490" cy="1799539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1530" cy="180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4DC08" w14:textId="636FEA5D" w:rsidR="003158AA" w:rsidRPr="00F72256" w:rsidRDefault="003158AA" w:rsidP="005A1419">
      <w:pPr>
        <w:bidi/>
        <w:jc w:val="right"/>
        <w:rPr>
          <w:rFonts w:asciiTheme="majorBidi" w:hAnsiTheme="majorBidi" w:cstheme="majorBidi"/>
          <w:sz w:val="16"/>
          <w:szCs w:val="16"/>
          <w:rtl/>
        </w:rPr>
      </w:pPr>
      <w:r w:rsidRPr="00F72256">
        <w:rPr>
          <w:rFonts w:asciiTheme="majorBidi" w:hAnsiTheme="majorBidi" w:cstheme="majorBidi"/>
          <w:b/>
          <w:bCs/>
          <w:sz w:val="16"/>
          <w:szCs w:val="16"/>
        </w:rPr>
        <w:t xml:space="preserve">Fig. </w:t>
      </w:r>
      <w:r w:rsidR="005A1419" w:rsidRPr="00F72256">
        <w:rPr>
          <w:rFonts w:asciiTheme="majorBidi" w:hAnsiTheme="majorBidi" w:cstheme="majorBidi"/>
          <w:b/>
          <w:bCs/>
          <w:sz w:val="16"/>
          <w:szCs w:val="16"/>
        </w:rPr>
        <w:t>5</w:t>
      </w:r>
      <w:r w:rsidRPr="00F72256">
        <w:rPr>
          <w:rFonts w:asciiTheme="majorBidi" w:hAnsiTheme="majorBidi" w:cstheme="majorBidi"/>
          <w:b/>
          <w:bCs/>
          <w:sz w:val="16"/>
          <w:szCs w:val="16"/>
        </w:rPr>
        <w:t xml:space="preserve"> </w:t>
      </w:r>
      <w:r w:rsidR="005A1419" w:rsidRPr="00F72256">
        <w:rPr>
          <w:rFonts w:asciiTheme="majorBidi" w:hAnsiTheme="majorBidi" w:cstheme="majorBidi"/>
          <w:sz w:val="16"/>
          <w:szCs w:val="16"/>
        </w:rPr>
        <w:t>B</w:t>
      </w:r>
      <w:r w:rsidR="006B0D1D" w:rsidRPr="00F72256">
        <w:rPr>
          <w:rFonts w:asciiTheme="majorBidi" w:hAnsiTheme="majorBidi" w:cstheme="majorBidi"/>
          <w:sz w:val="16"/>
          <w:szCs w:val="16"/>
        </w:rPr>
        <w:t>alancing</w:t>
      </w:r>
      <w:r w:rsidRPr="00F72256">
        <w:rPr>
          <w:rFonts w:asciiTheme="majorBidi" w:hAnsiTheme="majorBidi" w:cstheme="majorBidi"/>
          <w:b/>
          <w:bCs/>
          <w:sz w:val="16"/>
          <w:szCs w:val="16"/>
        </w:rPr>
        <w:t xml:space="preserve"> </w:t>
      </w:r>
      <w:r w:rsidRPr="00F72256">
        <w:rPr>
          <w:rFonts w:asciiTheme="majorBidi" w:hAnsiTheme="majorBidi" w:cstheme="majorBidi"/>
          <w:sz w:val="16"/>
          <w:szCs w:val="16"/>
        </w:rPr>
        <w:t>of the pendulum with disturbance</w:t>
      </w:r>
      <m:oMath>
        <m:r>
          <w:rPr>
            <w:rFonts w:ascii="Cambria Math" w:hAnsi="Cambria Math" w:cstheme="majorBidi"/>
            <w:sz w:val="16"/>
            <w:szCs w:val="16"/>
          </w:rPr>
          <m:t xml:space="preserve">  φ=0.1  </m:t>
        </m:r>
      </m:oMath>
      <w:r w:rsidR="00640595" w:rsidRPr="00F72256">
        <w:rPr>
          <w:rFonts w:hint="cs"/>
          <w:sz w:val="16"/>
          <w:szCs w:val="16"/>
          <w:rtl/>
        </w:rPr>
        <w:t xml:space="preserve"> </w:t>
      </w:r>
      <w:r w:rsidR="00D328F3">
        <w:rPr>
          <w:rFonts w:hint="cs"/>
          <w:sz w:val="16"/>
          <w:szCs w:val="16"/>
          <w:rtl/>
        </w:rPr>
        <w:t xml:space="preserve">    </w:t>
      </w:r>
      <w:r w:rsidR="00640595" w:rsidRPr="00F72256">
        <w:rPr>
          <w:rFonts w:hint="cs"/>
          <w:sz w:val="16"/>
          <w:szCs w:val="16"/>
          <w:rtl/>
        </w:rPr>
        <w:t xml:space="preserve">          </w:t>
      </w:r>
    </w:p>
    <w:p w14:paraId="01CDDF26" w14:textId="68249C0A" w:rsidR="00114B5A" w:rsidRDefault="00640595" w:rsidP="00D328F3">
      <w:pPr>
        <w:bidi/>
        <w:rPr>
          <w:rFonts w:cs="B Nazanin"/>
          <w:sz w:val="18"/>
          <w:szCs w:val="18"/>
          <w:rtl/>
        </w:rPr>
      </w:pPr>
      <w:r>
        <w:rPr>
          <w:rFonts w:hint="cs"/>
          <w:rtl/>
        </w:rPr>
        <w:t xml:space="preserve">  </w:t>
      </w:r>
      <w:r w:rsidRPr="00640595">
        <w:rPr>
          <w:rFonts w:cs="B Nazanin" w:hint="cs"/>
          <w:b/>
          <w:bCs/>
          <w:sz w:val="18"/>
          <w:szCs w:val="18"/>
          <w:rtl/>
        </w:rPr>
        <w:t>شکل5</w:t>
      </w:r>
      <w:r>
        <w:rPr>
          <w:rFonts w:cs="B Nazanin" w:hint="cs"/>
          <w:b/>
          <w:bCs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>تعادل پاندول با اغتشاش</w:t>
      </w:r>
      <w:r w:rsidR="009F0A52" w:rsidRPr="00D328F3">
        <w:rPr>
          <w:rFonts w:cs="B Nazanin"/>
          <w:sz w:val="16"/>
          <w:szCs w:val="16"/>
        </w:rPr>
        <w:t xml:space="preserve"> </w:t>
      </w:r>
      <m:oMath>
        <m:r>
          <m:rPr>
            <m:sty m:val="p"/>
          </m:rPr>
          <w:rPr>
            <w:rFonts w:ascii="Cambria Math" w:hAnsi="Cambria Math" w:cs="Cambria" w:hint="cs"/>
            <w:sz w:val="16"/>
            <w:szCs w:val="16"/>
            <w:rtl/>
          </w:rPr>
          <m:t>φ</m:t>
        </m:r>
        <m:r>
          <m:rPr>
            <m:sty m:val="p"/>
          </m:rPr>
          <w:rPr>
            <w:rFonts w:ascii="Cambria Math" w:hAnsi="Cambria Math" w:cs="B Nazanin"/>
            <w:sz w:val="16"/>
            <w:szCs w:val="16"/>
          </w:rPr>
          <m:t xml:space="preserve">=0.1 </m:t>
        </m:r>
      </m:oMath>
    </w:p>
    <w:p w14:paraId="3022DB2F" w14:textId="030A59B1" w:rsidR="00C34E54" w:rsidRPr="00640595" w:rsidRDefault="00C34E54" w:rsidP="00C34E54">
      <w:pPr>
        <w:bidi/>
        <w:rPr>
          <w:rFonts w:cs="B Nazanin"/>
          <w:sz w:val="18"/>
          <w:szCs w:val="18"/>
        </w:rPr>
      </w:pPr>
      <w:r w:rsidRPr="00C34E54">
        <w:rPr>
          <w:rFonts w:cs="B Nazanin"/>
          <w:noProof/>
          <w:sz w:val="18"/>
          <w:szCs w:val="18"/>
          <w:rtl/>
          <w:lang w:eastAsia="en-US"/>
        </w:rPr>
        <w:drawing>
          <wp:inline distT="0" distB="0" distL="0" distR="0" wp14:anchorId="3F1F91ED" wp14:editId="605682B7">
            <wp:extent cx="2836993" cy="1909267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1135" cy="191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5E5D2" w14:textId="5A49348D" w:rsidR="00D328F3" w:rsidRDefault="00D328F3" w:rsidP="005A1419">
      <w:pPr>
        <w:bidi/>
        <w:rPr>
          <w:rFonts w:cs="B Nazanin"/>
          <w:b/>
          <w:bCs/>
          <w:noProof/>
          <w:sz w:val="18"/>
          <w:szCs w:val="18"/>
          <w:rtl/>
          <w:lang w:eastAsia="en-US" w:bidi="fa-IR"/>
        </w:rPr>
      </w:pPr>
      <w:r w:rsidRPr="004D54B8">
        <w:rPr>
          <w:rFonts w:asciiTheme="majorBidi" w:hAnsiTheme="majorBidi" w:cstheme="majorBidi"/>
          <w:b/>
          <w:bCs/>
          <w:sz w:val="16"/>
          <w:szCs w:val="16"/>
        </w:rPr>
        <w:t xml:space="preserve">Fig. 6 </w:t>
      </w:r>
      <w:r w:rsidRPr="004D54B8">
        <w:rPr>
          <w:rFonts w:asciiTheme="majorBidi" w:hAnsiTheme="majorBidi" w:cstheme="majorBidi"/>
          <w:sz w:val="16"/>
          <w:szCs w:val="16"/>
        </w:rPr>
        <w:t xml:space="preserve">Tracking reference signal  of the displacement with </w:t>
      </w:r>
      <w:r>
        <w:rPr>
          <w:rFonts w:asciiTheme="majorBidi" w:hAnsiTheme="majorBidi" w:cstheme="majorBidi" w:hint="cs"/>
          <w:sz w:val="16"/>
          <w:szCs w:val="16"/>
          <w:rtl/>
        </w:rPr>
        <w:t xml:space="preserve">   </w:t>
      </w:r>
      <w:r w:rsidRPr="004D54B8">
        <w:rPr>
          <w:rFonts w:asciiTheme="majorBidi" w:hAnsiTheme="majorBidi" w:cstheme="majorBidi"/>
          <w:sz w:val="16"/>
          <w:szCs w:val="16"/>
        </w:rPr>
        <w:t xml:space="preserve">disturbance  </w:t>
      </w:r>
      <m:oMath>
        <m:r>
          <w:rPr>
            <w:rFonts w:ascii="Cambria Math" w:hAnsi="Cambria Math" w:cs="B Nazanin"/>
            <w:noProof/>
            <w:sz w:val="16"/>
            <w:szCs w:val="16"/>
            <w:lang w:eastAsia="en-US" w:bidi="fa-IR"/>
          </w:rPr>
          <m:t xml:space="preserve">x=vt           </m:t>
        </m:r>
      </m:oMath>
      <w:r w:rsidRPr="004D54B8">
        <w:rPr>
          <w:rFonts w:cs="B Nazanin"/>
          <w:b/>
          <w:bCs/>
          <w:noProof/>
          <w:sz w:val="16"/>
          <w:szCs w:val="16"/>
          <w:lang w:eastAsia="en-US" w:bidi="fa-IR"/>
        </w:rPr>
        <w:t xml:space="preserve"> </w:t>
      </w:r>
    </w:p>
    <w:p w14:paraId="4C475FEB" w14:textId="333B046F" w:rsidR="00D328F3" w:rsidRDefault="00D328F3" w:rsidP="00D328F3">
      <w:pPr>
        <w:bidi/>
        <w:rPr>
          <w:rFonts w:cs="B Nazanin"/>
          <w:b/>
          <w:bCs/>
          <w:noProof/>
          <w:sz w:val="18"/>
          <w:szCs w:val="18"/>
          <w:rtl/>
          <w:lang w:eastAsia="en-US" w:bidi="fa-IR"/>
        </w:rPr>
      </w:pPr>
      <w:r>
        <w:rPr>
          <w:rFonts w:cs="B Nazanin" w:hint="cs"/>
          <w:b/>
          <w:bCs/>
          <w:noProof/>
          <w:sz w:val="18"/>
          <w:szCs w:val="18"/>
          <w:rtl/>
          <w:lang w:eastAsia="en-US" w:bidi="fa-IR"/>
        </w:rPr>
        <w:t xml:space="preserve">  </w:t>
      </w:r>
      <w:r w:rsidRPr="00C34E54">
        <w:rPr>
          <w:rFonts w:cs="B Nazanin" w:hint="cs"/>
          <w:b/>
          <w:bCs/>
          <w:noProof/>
          <w:sz w:val="18"/>
          <w:szCs w:val="18"/>
          <w:rtl/>
          <w:lang w:eastAsia="en-US" w:bidi="fa-IR"/>
        </w:rPr>
        <w:t xml:space="preserve">شکل6 </w:t>
      </w:r>
      <w:r>
        <w:rPr>
          <w:rFonts w:cs="B Nazanin" w:hint="cs"/>
          <w:noProof/>
          <w:sz w:val="18"/>
          <w:szCs w:val="18"/>
          <w:rtl/>
          <w:lang w:eastAsia="en-US" w:bidi="fa-IR"/>
        </w:rPr>
        <w:t>ردیابی سیگنال مرجع جابجایی ربات</w:t>
      </w:r>
      <w:r>
        <w:rPr>
          <w:rFonts w:cs="B Nazanin"/>
          <w:noProof/>
          <w:sz w:val="18"/>
          <w:szCs w:val="18"/>
          <w:lang w:eastAsia="en-US" w:bidi="fa-IR"/>
        </w:rPr>
        <w:t xml:space="preserve">  </w:t>
      </w:r>
      <w:r>
        <w:rPr>
          <w:rFonts w:cs="B Nazanin" w:hint="cs"/>
          <w:noProof/>
          <w:sz w:val="18"/>
          <w:szCs w:val="18"/>
          <w:rtl/>
          <w:lang w:eastAsia="en-US" w:bidi="fa-IR"/>
        </w:rPr>
        <w:t>با اغتشاش</w:t>
      </w:r>
      <w:r w:rsidRPr="00D328F3">
        <w:rPr>
          <w:rFonts w:cs="B Nazanin" w:hint="cs"/>
          <w:noProof/>
          <w:sz w:val="16"/>
          <w:szCs w:val="16"/>
          <w:rtl/>
          <w:lang w:eastAsia="en-US" w:bidi="fa-IR"/>
        </w:rPr>
        <w:t xml:space="preserve"> </w:t>
      </w:r>
      <w:r w:rsidRPr="00D328F3">
        <w:rPr>
          <w:rFonts w:cs="B Nazanin"/>
          <w:noProof/>
          <w:sz w:val="16"/>
          <w:szCs w:val="16"/>
          <w:lang w:eastAsia="en-US" w:bidi="fa-IR"/>
        </w:rPr>
        <w:t xml:space="preserve"> </w:t>
      </w:r>
      <m:oMath>
        <m:r>
          <w:rPr>
            <w:rFonts w:ascii="Cambria Math" w:hAnsi="Cambria Math" w:cs="B Nazanin"/>
            <w:noProof/>
            <w:sz w:val="16"/>
            <w:szCs w:val="16"/>
            <w:lang w:eastAsia="en-US" w:bidi="fa-IR"/>
          </w:rPr>
          <m:t xml:space="preserve">x=vt </m:t>
        </m:r>
      </m:oMath>
      <w:r>
        <w:rPr>
          <w:rFonts w:cs="B Nazanin" w:hint="cs"/>
          <w:noProof/>
          <w:sz w:val="18"/>
          <w:szCs w:val="18"/>
          <w:rtl/>
          <w:lang w:eastAsia="en-US" w:bidi="fa-IR"/>
        </w:rPr>
        <w:t xml:space="preserve">   </w:t>
      </w:r>
    </w:p>
    <w:p w14:paraId="72204E13" w14:textId="04E37127" w:rsidR="009F0A52" w:rsidRPr="004D54B8" w:rsidRDefault="00857D2A" w:rsidP="00D328F3">
      <w:pPr>
        <w:bidi/>
        <w:rPr>
          <w:rFonts w:cs="B Nazanin"/>
          <w:b/>
          <w:bCs/>
          <w:noProof/>
          <w:sz w:val="16"/>
          <w:szCs w:val="16"/>
          <w:lang w:eastAsia="en-US" w:bidi="fa-IR"/>
        </w:rPr>
      </w:pPr>
      <w:r>
        <w:rPr>
          <w:rFonts w:cs="B Nazanin" w:hint="cs"/>
          <w:b/>
          <w:bCs/>
          <w:noProof/>
          <w:sz w:val="18"/>
          <w:szCs w:val="18"/>
          <w:rtl/>
          <w:lang w:eastAsia="en-US" w:bidi="fa-IR"/>
        </w:rPr>
        <w:t xml:space="preserve">  </w:t>
      </w:r>
      <w:r w:rsidRPr="004D54B8">
        <w:rPr>
          <w:rFonts w:cs="B Nazanin"/>
          <w:b/>
          <w:bCs/>
          <w:noProof/>
          <w:sz w:val="16"/>
          <w:szCs w:val="16"/>
          <w:lang w:eastAsia="en-US" w:bidi="fa-IR"/>
        </w:rPr>
        <w:t xml:space="preserve">                                             </w:t>
      </w:r>
      <w:r w:rsidR="00F22788" w:rsidRPr="004D54B8">
        <w:rPr>
          <w:rFonts w:cs="B Nazanin" w:hint="cs"/>
          <w:b/>
          <w:bCs/>
          <w:noProof/>
          <w:sz w:val="16"/>
          <w:szCs w:val="16"/>
          <w:rtl/>
          <w:lang w:eastAsia="en-US" w:bidi="fa-IR"/>
        </w:rPr>
        <w:t xml:space="preserve">  </w:t>
      </w:r>
    </w:p>
    <w:p w14:paraId="1A423612" w14:textId="79C0137D" w:rsidR="005A1419" w:rsidRPr="005A1419" w:rsidRDefault="005876BA" w:rsidP="005A1419">
      <w:pPr>
        <w:bidi/>
        <w:rPr>
          <w:rFonts w:asciiTheme="majorBidi" w:hAnsiTheme="majorBidi" w:cstheme="majorBidi"/>
          <w:sz w:val="18"/>
          <w:szCs w:val="18"/>
        </w:rPr>
      </w:pPr>
      <w:r w:rsidRPr="005876BA">
        <w:rPr>
          <w:rFonts w:cs="B Nazanin"/>
          <w:noProof/>
          <w:sz w:val="18"/>
          <w:szCs w:val="18"/>
          <w:rtl/>
          <w:lang w:eastAsia="en-US"/>
        </w:rPr>
        <w:lastRenderedPageBreak/>
        <w:drawing>
          <wp:inline distT="0" distB="0" distL="0" distR="0" wp14:anchorId="7EB12B40" wp14:editId="133EF5FD">
            <wp:extent cx="2885600" cy="206629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90778" cy="2069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356C">
        <w:rPr>
          <w:rFonts w:cs="B Nazanin"/>
          <w:noProof/>
          <w:sz w:val="18"/>
          <w:szCs w:val="18"/>
          <w:lang w:eastAsia="en-US" w:bidi="fa-IR"/>
        </w:rPr>
        <w:t xml:space="preserve">  </w:t>
      </w:r>
      <w:r w:rsidR="005A1419" w:rsidRPr="004D54B8">
        <w:rPr>
          <w:rFonts w:asciiTheme="majorBidi" w:hAnsiTheme="majorBidi" w:cstheme="majorBidi"/>
          <w:b/>
          <w:bCs/>
          <w:sz w:val="16"/>
          <w:szCs w:val="16"/>
        </w:rPr>
        <w:t xml:space="preserve">Fig. 7 </w:t>
      </w:r>
      <w:r w:rsidR="009A356C" w:rsidRPr="004D54B8">
        <w:rPr>
          <w:rFonts w:cs="B Nazanin"/>
          <w:noProof/>
          <w:sz w:val="16"/>
          <w:szCs w:val="16"/>
          <w:lang w:eastAsia="en-US" w:bidi="fa-IR"/>
        </w:rPr>
        <w:t xml:space="preserve"> </w:t>
      </w:r>
      <w:r w:rsidR="00F22788" w:rsidRPr="004D54B8">
        <w:rPr>
          <w:rFonts w:asciiTheme="majorBidi" w:hAnsiTheme="majorBidi" w:cstheme="majorBidi"/>
          <w:sz w:val="16"/>
          <w:szCs w:val="16"/>
        </w:rPr>
        <w:t>Tracking sinusoidal</w:t>
      </w:r>
      <w:r w:rsidR="005A1419" w:rsidRPr="004D54B8">
        <w:rPr>
          <w:rFonts w:asciiTheme="majorBidi" w:hAnsiTheme="majorBidi" w:cstheme="majorBidi"/>
          <w:sz w:val="16"/>
          <w:szCs w:val="16"/>
        </w:rPr>
        <w:t xml:space="preserve"> rotation angle </w:t>
      </w:r>
      <w:r w:rsidR="00F22788" w:rsidRPr="004D54B8">
        <w:rPr>
          <w:rFonts w:asciiTheme="majorBidi" w:hAnsiTheme="majorBidi" w:cstheme="majorBidi"/>
          <w:sz w:val="16"/>
          <w:szCs w:val="16"/>
        </w:rPr>
        <w:t>with disturbance</w:t>
      </w:r>
      <m:oMath>
        <m:r>
          <w:rPr>
            <w:rFonts w:ascii="Cambria Math" w:hAnsi="Cambria Math" w:cstheme="majorBidi"/>
            <w:sz w:val="16"/>
            <w:szCs w:val="16"/>
          </w:rPr>
          <m:t xml:space="preserve">   </m:t>
        </m:r>
      </m:oMath>
    </w:p>
    <w:p w14:paraId="040E689B" w14:textId="149808F2" w:rsidR="00F22788" w:rsidRPr="004D54B8" w:rsidRDefault="005A1419" w:rsidP="004D54B8">
      <w:pPr>
        <w:bidi/>
        <w:rPr>
          <w:rFonts w:cs="B Nazanin"/>
          <w:noProof/>
          <w:sz w:val="16"/>
          <w:szCs w:val="16"/>
          <w:lang w:eastAsia="en-US" w:bidi="fa-IR"/>
        </w:rPr>
      </w:pPr>
      <m:oMath>
        <m:r>
          <w:rPr>
            <w:rFonts w:ascii="Cambria Math" w:hAnsi="Cambria Math" w:cstheme="majorBidi"/>
            <w:sz w:val="16"/>
            <w:szCs w:val="16"/>
          </w:rPr>
          <m:t xml:space="preserve"> </m:t>
        </m:r>
        <m:r>
          <w:rPr>
            <w:rFonts w:ascii="Cambria Math" w:hAnsi="Cambria Math" w:cs="Cambria Math" w:hint="cs"/>
            <w:noProof/>
            <w:sz w:val="16"/>
            <w:szCs w:val="16"/>
            <w:rtl/>
            <w:lang w:eastAsia="en-US" w:bidi="fa-IR"/>
          </w:rPr>
          <m:t xml:space="preserve"> θ</m:t>
        </m:r>
        <m:r>
          <w:rPr>
            <w:rFonts w:ascii="Cambria Math" w:hAnsi="Cambria Math" w:cs="B Nazanin"/>
            <w:noProof/>
            <w:sz w:val="16"/>
            <w:szCs w:val="16"/>
            <w:lang w:eastAsia="en-US" w:bidi="fa-IR"/>
          </w:rPr>
          <m:t>=</m:t>
        </m:r>
        <m:func>
          <m:funcPr>
            <m:ctrlPr>
              <w:rPr>
                <w:rFonts w:ascii="Cambria Math" w:hAnsi="Cambria Math" w:cs="B Nazanin"/>
                <w:i/>
                <w:noProof/>
                <w:sz w:val="16"/>
                <w:szCs w:val="16"/>
                <w:lang w:eastAsia="en-US" w:bidi="fa-IR"/>
              </w:rPr>
            </m:ctrlPr>
          </m:funcPr>
          <m:fName>
            <m:sSup>
              <m:sSupPr>
                <m:ctrlPr>
                  <w:rPr>
                    <w:rFonts w:ascii="Cambria Math" w:hAnsi="Cambria Math" w:cs="B Nazanin"/>
                    <w:i/>
                    <w:noProof/>
                    <w:sz w:val="16"/>
                    <w:szCs w:val="16"/>
                    <w:lang w:eastAsia="en-US" w:bidi="fa-I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noProof/>
                    <w:sz w:val="16"/>
                    <w:szCs w:val="16"/>
                    <w:lang w:bidi="fa-IR"/>
                  </w:rPr>
                  <m:t>tan</m:t>
                </m:r>
              </m:e>
              <m:sup>
                <m:r>
                  <w:rPr>
                    <w:rFonts w:ascii="Cambria Math" w:hAnsi="Cambria Math" w:cs="B Nazanin"/>
                    <w:noProof/>
                    <w:sz w:val="16"/>
                    <w:szCs w:val="16"/>
                    <w:lang w:bidi="fa-IR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 w:cs="B Nazanin"/>
                    <w:i/>
                    <w:noProof/>
                    <w:sz w:val="16"/>
                    <w:szCs w:val="16"/>
                    <w:lang w:eastAsia="en-US" w:bidi="fa-IR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B Nazanin"/>
                        <w:i/>
                        <w:noProof/>
                        <w:sz w:val="16"/>
                        <w:szCs w:val="16"/>
                        <w:lang w:eastAsia="en-US" w:bidi="fa-IR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noProof/>
                        <w:sz w:val="16"/>
                        <w:szCs w:val="16"/>
                        <w:lang w:bidi="fa-IR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noProof/>
                            <w:sz w:val="16"/>
                            <w:szCs w:val="16"/>
                            <w:lang w:eastAsia="en-US" w:bidi="fa-I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noProof/>
                            <w:sz w:val="16"/>
                            <w:szCs w:val="16"/>
                            <w:lang w:eastAsia="en-US" w:bidi="fa-IR"/>
                          </w:rPr>
                          <m:t>vt</m:t>
                        </m:r>
                      </m:e>
                    </m:d>
                  </m:e>
                </m:func>
              </m:e>
            </m:d>
          </m:e>
        </m:func>
      </m:oMath>
      <w:r w:rsidRPr="004D54B8">
        <w:rPr>
          <w:rFonts w:asciiTheme="majorBidi" w:hAnsiTheme="majorBidi" w:cstheme="majorBidi"/>
          <w:sz w:val="16"/>
          <w:szCs w:val="16"/>
        </w:rPr>
        <w:t xml:space="preserve">   </w:t>
      </w:r>
      <w:r w:rsidR="00F22788" w:rsidRPr="004D54B8">
        <w:rPr>
          <w:rFonts w:asciiTheme="majorBidi" w:hAnsiTheme="majorBidi" w:cstheme="majorBidi"/>
          <w:sz w:val="16"/>
          <w:szCs w:val="16"/>
        </w:rPr>
        <w:t xml:space="preserve">  </w:t>
      </w:r>
      <w:r w:rsidRPr="004D54B8">
        <w:rPr>
          <w:rFonts w:asciiTheme="majorBidi" w:hAnsiTheme="majorBidi" w:cstheme="majorBidi"/>
          <w:sz w:val="16"/>
          <w:szCs w:val="16"/>
        </w:rPr>
        <w:t xml:space="preserve">   </w:t>
      </w:r>
    </w:p>
    <w:p w14:paraId="5FAF2683" w14:textId="712A6FC2" w:rsidR="009A356C" w:rsidRDefault="009A356C" w:rsidP="00F22788">
      <w:pPr>
        <w:bidi/>
      </w:pPr>
      <w:r>
        <w:rPr>
          <w:rFonts w:cs="B Nazanin"/>
          <w:noProof/>
          <w:sz w:val="18"/>
          <w:szCs w:val="18"/>
          <w:lang w:eastAsia="en-US" w:bidi="fa-IR"/>
        </w:rPr>
        <w:t xml:space="preserve">   </w:t>
      </w:r>
      <w:r w:rsidRPr="009A356C">
        <w:rPr>
          <w:rFonts w:cs="B Nazanin" w:hint="cs"/>
          <w:b/>
          <w:bCs/>
          <w:noProof/>
          <w:sz w:val="18"/>
          <w:szCs w:val="18"/>
          <w:rtl/>
          <w:lang w:eastAsia="en-US" w:bidi="fa-IR"/>
        </w:rPr>
        <w:t xml:space="preserve">شکل7 </w:t>
      </w:r>
      <w:r>
        <w:rPr>
          <w:rFonts w:cs="B Nazanin" w:hint="cs"/>
          <w:noProof/>
          <w:sz w:val="18"/>
          <w:szCs w:val="18"/>
          <w:rtl/>
          <w:lang w:eastAsia="en-US" w:bidi="fa-IR"/>
        </w:rPr>
        <w:t>ردیابی زاویه چرخش سینوسی</w:t>
      </w:r>
      <w:r>
        <w:rPr>
          <w:rFonts w:cs="B Nazanin"/>
          <w:noProof/>
          <w:sz w:val="18"/>
          <w:szCs w:val="18"/>
          <w:lang w:eastAsia="en-US" w:bidi="fa-IR"/>
        </w:rPr>
        <w:t xml:space="preserve">  </w:t>
      </w:r>
      <w:r>
        <w:rPr>
          <w:rFonts w:cs="B Nazanin" w:hint="cs"/>
          <w:noProof/>
          <w:sz w:val="18"/>
          <w:szCs w:val="18"/>
          <w:rtl/>
          <w:lang w:eastAsia="en-US" w:bidi="fa-IR"/>
        </w:rPr>
        <w:t xml:space="preserve"> با اغتشاش </w:t>
      </w:r>
      <m:oMath>
        <m:r>
          <w:rPr>
            <w:rFonts w:ascii="Cambria Math" w:hAnsi="Cambria Math" w:cs="Cambria Math" w:hint="cs"/>
            <w:noProof/>
            <w:sz w:val="16"/>
            <w:szCs w:val="16"/>
            <w:rtl/>
            <w:lang w:eastAsia="en-US" w:bidi="fa-IR"/>
          </w:rPr>
          <m:t>θ</m:t>
        </m:r>
        <m:r>
          <w:rPr>
            <w:rFonts w:ascii="Cambria Math" w:hAnsi="Cambria Math" w:cs="B Nazanin"/>
            <w:noProof/>
            <w:sz w:val="16"/>
            <w:szCs w:val="16"/>
            <w:lang w:eastAsia="en-US" w:bidi="fa-IR"/>
          </w:rPr>
          <m:t>=</m:t>
        </m:r>
        <m:func>
          <m:funcPr>
            <m:ctrlPr>
              <w:rPr>
                <w:rFonts w:ascii="Cambria Math" w:hAnsi="Cambria Math" w:cs="B Nazanin"/>
                <w:i/>
                <w:noProof/>
                <w:sz w:val="16"/>
                <w:szCs w:val="16"/>
                <w:lang w:eastAsia="en-US" w:bidi="fa-IR"/>
              </w:rPr>
            </m:ctrlPr>
          </m:funcPr>
          <m:fName>
            <m:sSup>
              <m:sSupPr>
                <m:ctrlPr>
                  <w:rPr>
                    <w:rFonts w:ascii="Cambria Math" w:hAnsi="Cambria Math" w:cs="B Nazanin"/>
                    <w:i/>
                    <w:noProof/>
                    <w:sz w:val="16"/>
                    <w:szCs w:val="16"/>
                    <w:lang w:eastAsia="en-US" w:bidi="fa-I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noProof/>
                    <w:sz w:val="16"/>
                    <w:szCs w:val="16"/>
                    <w:lang w:bidi="fa-IR"/>
                  </w:rPr>
                  <m:t>tan</m:t>
                </m:r>
              </m:e>
              <m:sup>
                <m:r>
                  <w:rPr>
                    <w:rFonts w:ascii="Cambria Math" w:hAnsi="Cambria Math" w:cs="B Nazanin"/>
                    <w:noProof/>
                    <w:sz w:val="16"/>
                    <w:szCs w:val="16"/>
                    <w:lang w:bidi="fa-IR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 w:cs="B Nazanin"/>
                    <w:i/>
                    <w:noProof/>
                    <w:sz w:val="16"/>
                    <w:szCs w:val="16"/>
                    <w:lang w:eastAsia="en-US" w:bidi="fa-IR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B Nazanin"/>
                        <w:i/>
                        <w:noProof/>
                        <w:sz w:val="16"/>
                        <w:szCs w:val="16"/>
                        <w:lang w:eastAsia="en-US" w:bidi="fa-IR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noProof/>
                        <w:sz w:val="16"/>
                        <w:szCs w:val="16"/>
                        <w:lang w:bidi="fa-IR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noProof/>
                            <w:sz w:val="16"/>
                            <w:szCs w:val="16"/>
                            <w:lang w:eastAsia="en-US" w:bidi="fa-I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noProof/>
                            <w:sz w:val="16"/>
                            <w:szCs w:val="16"/>
                            <w:lang w:eastAsia="en-US" w:bidi="fa-IR"/>
                          </w:rPr>
                          <m:t>vt</m:t>
                        </m:r>
                      </m:e>
                    </m:d>
                  </m:e>
                </m:func>
              </m:e>
            </m:d>
          </m:e>
        </m:func>
      </m:oMath>
      <w:r w:rsidR="00A467DF" w:rsidRPr="004D54B8">
        <w:rPr>
          <w:sz w:val="16"/>
          <w:szCs w:val="16"/>
        </w:rPr>
        <w:t xml:space="preserve"> </w:t>
      </w:r>
    </w:p>
    <w:p w14:paraId="6706D7E5" w14:textId="2BEF2E39" w:rsidR="00DF66E8" w:rsidRPr="00A0618C" w:rsidRDefault="00DF66E8" w:rsidP="00DF66E8">
      <w:pPr>
        <w:bidi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5-</w:t>
      </w:r>
      <w:r w:rsidR="0089704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نتیجه گیری</w:t>
      </w:r>
    </w:p>
    <w:p w14:paraId="0C9558D7" w14:textId="53ABE349" w:rsidR="00DF66E8" w:rsidRDefault="00DF66E8" w:rsidP="009E1FDB">
      <w:pPr>
        <w:pStyle w:val="a"/>
        <w:ind w:firstLine="0"/>
      </w:pPr>
      <w:r>
        <w:rPr>
          <w:rFonts w:hint="cs"/>
          <w:rtl/>
        </w:rPr>
        <w:t xml:space="preserve">در این تحقیق یک کنترل کننده مد لغزشی برای کنترل ربات پاندول معکوس دوچرخ طراحی شده است. </w:t>
      </w:r>
      <w:r w:rsidR="002B77E7">
        <w:rPr>
          <w:rFonts w:hint="cs"/>
          <w:rtl/>
        </w:rPr>
        <w:t>ویژگی</w:t>
      </w:r>
      <w:r>
        <w:rPr>
          <w:rFonts w:hint="cs"/>
          <w:rtl/>
        </w:rPr>
        <w:t xml:space="preserve"> این کنترل کننده </w:t>
      </w:r>
      <w:r w:rsidR="002B77E7">
        <w:rPr>
          <w:rFonts w:hint="cs"/>
          <w:rtl/>
        </w:rPr>
        <w:t xml:space="preserve">این </w:t>
      </w:r>
      <w:r>
        <w:rPr>
          <w:rFonts w:hint="cs"/>
          <w:rtl/>
        </w:rPr>
        <w:t>است که با وجود عدم قطعیت در پارامترها</w:t>
      </w:r>
      <w:r w:rsidR="009A5DF5">
        <w:rPr>
          <w:rFonts w:hint="cs"/>
          <w:rtl/>
        </w:rPr>
        <w:t>،</w:t>
      </w:r>
      <w:r>
        <w:rPr>
          <w:rFonts w:hint="cs"/>
          <w:rtl/>
        </w:rPr>
        <w:t xml:space="preserve"> و اغتشاشات خارجی وارد بر سیستم و دینامیک غیرخطی سیستم، کنترل کننده به خوبی توانسته است </w:t>
      </w:r>
      <w:r w:rsidR="006C7C00">
        <w:rPr>
          <w:rFonts w:hint="cs"/>
          <w:rtl/>
        </w:rPr>
        <w:t xml:space="preserve">با وجود اغتشاش، </w:t>
      </w:r>
      <w:r>
        <w:rPr>
          <w:rFonts w:hint="cs"/>
          <w:rtl/>
        </w:rPr>
        <w:t xml:space="preserve">زاویه پاندول </w:t>
      </w:r>
      <w:r w:rsidR="006C7C00">
        <w:rPr>
          <w:rFonts w:hint="cs"/>
          <w:rtl/>
        </w:rPr>
        <w:t xml:space="preserve">را پایدار </w:t>
      </w:r>
      <w:r w:rsidR="002B77E7">
        <w:rPr>
          <w:rFonts w:hint="cs"/>
          <w:rtl/>
        </w:rPr>
        <w:t>کرده</w:t>
      </w:r>
      <w:r w:rsidR="006C7C00">
        <w:rPr>
          <w:rFonts w:hint="cs"/>
          <w:rtl/>
        </w:rPr>
        <w:t xml:space="preserve"> و سیگنال های تولیدی جابجایی و چرخش ربات را با دقت قابل قبولی ردیابی کند</w:t>
      </w:r>
      <w:r>
        <w:rPr>
          <w:rFonts w:hint="cs"/>
          <w:rtl/>
        </w:rPr>
        <w:t xml:space="preserve">. در شبیه سازی از تابع اشباع به جای تابع علامت استفاده شده است که باعث حذف چترینگ </w:t>
      </w:r>
      <w:r w:rsidR="009A5DF5">
        <w:rPr>
          <w:rFonts w:hint="cs"/>
          <w:rtl/>
        </w:rPr>
        <w:t>سیگنال</w:t>
      </w:r>
      <w:r>
        <w:rPr>
          <w:rFonts w:hint="cs"/>
          <w:rtl/>
        </w:rPr>
        <w:t xml:space="preserve"> کنترلی می</w:t>
      </w:r>
      <w:r>
        <w:rPr>
          <w:rtl/>
        </w:rPr>
        <w:softHyphen/>
      </w:r>
      <w:r>
        <w:rPr>
          <w:rFonts w:hint="cs"/>
          <w:rtl/>
        </w:rPr>
        <w:t xml:space="preserve">شود. </w:t>
      </w:r>
    </w:p>
    <w:p w14:paraId="587DF21E" w14:textId="1BA04C80" w:rsidR="00DF66E8" w:rsidRDefault="00DF66E8" w:rsidP="00DF66E8">
      <w:pPr>
        <w:bidi/>
        <w:rPr>
          <w:rtl/>
          <w:lang w:bidi="fa-IR"/>
        </w:rPr>
      </w:pPr>
    </w:p>
    <w:p w14:paraId="45D10819" w14:textId="2CE7D874" w:rsidR="006C7C00" w:rsidRPr="00E560DE" w:rsidRDefault="006C7C00" w:rsidP="006C7C00">
      <w:pPr>
        <w:bidi/>
        <w:rPr>
          <w:lang w:bidi="fa-IR"/>
        </w:rPr>
      </w:pPr>
      <w:r>
        <w:rPr>
          <w:rFonts w:hint="cs"/>
          <w:rtl/>
          <w:lang w:bidi="fa-IR"/>
        </w:rPr>
        <w:t>6- مراجع</w:t>
      </w:r>
    </w:p>
    <w:p w14:paraId="72BE43B5" w14:textId="77777777" w:rsidR="00DF66E8" w:rsidRDefault="00DF66E8" w:rsidP="00DF66E8">
      <w:pPr>
        <w:spacing w:after="0" w:line="240" w:lineRule="auto"/>
        <w:rPr>
          <w:rFonts w:asciiTheme="majorBidi" w:eastAsia="Times New Roman" w:hAnsiTheme="majorBidi" w:cs="B Nazanin"/>
          <w:sz w:val="18"/>
          <w:szCs w:val="20"/>
          <w:rtl/>
          <w:lang w:bidi="fa-IR"/>
        </w:rPr>
      </w:pPr>
    </w:p>
    <w:p w14:paraId="08387CA8" w14:textId="77777777" w:rsidR="00DF66E8" w:rsidRDefault="00DF66E8" w:rsidP="00DF66E8">
      <w:pPr>
        <w:pStyle w:val="a"/>
        <w:rPr>
          <w:rFonts w:ascii="Times-Roman" w:hAnsi="Times-Roman"/>
          <w:color w:val="000000"/>
          <w:sz w:val="16"/>
          <w:szCs w:val="16"/>
        </w:rPr>
      </w:pPr>
      <w:r>
        <w:rPr>
          <w:rFonts w:ascii="Times-Roman" w:hAnsi="Times-Roman"/>
          <w:color w:val="000000"/>
          <w:sz w:val="16"/>
          <w:szCs w:val="16"/>
        </w:rPr>
        <w:t xml:space="preserve"> </w:t>
      </w:r>
      <w:r w:rsidRPr="00BD70FD">
        <w:rPr>
          <w:rFonts w:ascii="Times-Roman" w:hAnsi="Times-Roman"/>
          <w:color w:val="000000"/>
          <w:sz w:val="16"/>
          <w:szCs w:val="16"/>
        </w:rPr>
        <w:t>[1</w:t>
      </w:r>
      <w:r>
        <w:rPr>
          <w:rFonts w:ascii="Times-Roman" w:hAnsi="Times-Roman"/>
          <w:color w:val="000000"/>
          <w:sz w:val="16"/>
          <w:szCs w:val="16"/>
        </w:rPr>
        <w:t xml:space="preserve">] </w:t>
      </w:r>
      <w:r w:rsidRPr="00BD70FD">
        <w:rPr>
          <w:rFonts w:ascii="Times-Roman" w:hAnsi="Times-Roman"/>
          <w:color w:val="000000"/>
          <w:sz w:val="16"/>
          <w:szCs w:val="16"/>
        </w:rPr>
        <w:t xml:space="preserve">A.D. </w:t>
      </w:r>
      <w:r w:rsidRPr="00BD70FD">
        <w:rPr>
          <w:rFonts w:ascii="Times-Roman" w:hAnsi="Times-Roman"/>
          <w:i/>
          <w:iCs/>
          <w:color w:val="000000"/>
          <w:sz w:val="16"/>
          <w:szCs w:val="16"/>
        </w:rPr>
        <w:t>nBot Balancing Robot, Available</w:t>
      </w:r>
      <w:r w:rsidRPr="00BD70FD">
        <w:rPr>
          <w:rFonts w:ascii="Times-Roman" w:hAnsi="Times-Roman"/>
          <w:color w:val="000000"/>
          <w:sz w:val="16"/>
          <w:szCs w:val="16"/>
        </w:rPr>
        <w:t xml:space="preserve"> from: http://www.geology.smu.edu/~dpa-www/robo/nbot/, 2008.</w:t>
      </w:r>
      <w:r>
        <w:rPr>
          <w:rFonts w:ascii="Times-Roman" w:hAnsi="Times-Roman"/>
          <w:color w:val="000000"/>
          <w:sz w:val="16"/>
          <w:szCs w:val="16"/>
        </w:rPr>
        <w:t xml:space="preserve">         </w:t>
      </w:r>
    </w:p>
    <w:p w14:paraId="7A12DCEB" w14:textId="77777777" w:rsidR="00DF66E8" w:rsidRDefault="00DF66E8" w:rsidP="00DF66E8">
      <w:pPr>
        <w:pStyle w:val="a"/>
        <w:rPr>
          <w:color w:val="000000"/>
          <w:sz w:val="16"/>
          <w:szCs w:val="16"/>
        </w:rPr>
      </w:pPr>
      <w:r w:rsidRPr="00BD70FD">
        <w:rPr>
          <w:color w:val="000000"/>
          <w:sz w:val="16"/>
          <w:szCs w:val="16"/>
        </w:rPr>
        <w:t xml:space="preserve"> [2] Fantoni I, Lozano R, </w:t>
      </w:r>
      <w:r w:rsidRPr="00BD70FD">
        <w:rPr>
          <w:i/>
          <w:iCs/>
          <w:color w:val="000000"/>
          <w:sz w:val="16"/>
          <w:szCs w:val="16"/>
        </w:rPr>
        <w:t>Nonlinear control for</w:t>
      </w:r>
      <w:r w:rsidRPr="00BD70FD">
        <w:rPr>
          <w:i/>
          <w:iCs/>
          <w:color w:val="000000"/>
          <w:sz w:val="16"/>
          <w:szCs w:val="16"/>
        </w:rPr>
        <w:br/>
        <w:t xml:space="preserve">         underactuated mechanical systems</w:t>
      </w:r>
      <w:r w:rsidRPr="00BD70FD">
        <w:rPr>
          <w:color w:val="000000"/>
          <w:sz w:val="16"/>
          <w:szCs w:val="16"/>
        </w:rPr>
        <w:t>. 1st edn. Springer-Verlag,</w:t>
      </w:r>
      <w:r>
        <w:rPr>
          <w:color w:val="000000"/>
          <w:sz w:val="16"/>
          <w:szCs w:val="16"/>
        </w:rPr>
        <w:t xml:space="preserve">      </w:t>
      </w:r>
      <w:r w:rsidRPr="00BD70FD">
        <w:rPr>
          <w:color w:val="000000"/>
          <w:sz w:val="16"/>
          <w:szCs w:val="16"/>
        </w:rPr>
        <w:t xml:space="preserve"> London(2001).</w:t>
      </w:r>
      <w:r>
        <w:rPr>
          <w:color w:val="000000"/>
          <w:sz w:val="16"/>
          <w:szCs w:val="16"/>
        </w:rPr>
        <w:t xml:space="preserve">                                                                                  </w:t>
      </w:r>
    </w:p>
    <w:p w14:paraId="40B223CC" w14:textId="77777777" w:rsidR="00DF66E8" w:rsidRPr="00804ACF" w:rsidRDefault="00DF66E8" w:rsidP="00DF66E8">
      <w:pPr>
        <w:pStyle w:val="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  <w:r w:rsidRPr="00804ACF">
        <w:rPr>
          <w:rFonts w:cstheme="majorBidi"/>
          <w:color w:val="000000"/>
          <w:sz w:val="16"/>
          <w:szCs w:val="16"/>
        </w:rPr>
        <w:t xml:space="preserve">[3] Spong MW </w:t>
      </w:r>
      <w:r w:rsidRPr="002C677B">
        <w:rPr>
          <w:rFonts w:cstheme="majorBidi"/>
          <w:i/>
          <w:iCs/>
          <w:color w:val="000000"/>
          <w:sz w:val="16"/>
          <w:szCs w:val="16"/>
        </w:rPr>
        <w:t xml:space="preserve">Control problems in robotics and   </w:t>
      </w:r>
      <w:r w:rsidRPr="002C677B">
        <w:rPr>
          <w:rFonts w:cstheme="majorBidi" w:hint="cs"/>
          <w:i/>
          <w:iCs/>
          <w:color w:val="000000"/>
          <w:sz w:val="16"/>
          <w:szCs w:val="16"/>
          <w:rtl/>
        </w:rPr>
        <w:t xml:space="preserve">      </w:t>
      </w:r>
      <w:r w:rsidRPr="002C677B">
        <w:rPr>
          <w:rFonts w:cstheme="majorBidi"/>
          <w:i/>
          <w:iCs/>
          <w:color w:val="000000"/>
          <w:sz w:val="16"/>
          <w:szCs w:val="16"/>
        </w:rPr>
        <w:t>automation</w:t>
      </w:r>
      <w:r w:rsidRPr="00804ACF">
        <w:rPr>
          <w:rFonts w:cstheme="majorBidi"/>
          <w:color w:val="000000"/>
          <w:sz w:val="16"/>
          <w:szCs w:val="16"/>
        </w:rPr>
        <w:t>.1stedn.Springer-Verlag, London</w:t>
      </w:r>
      <w:r w:rsidRPr="00804ACF">
        <w:rPr>
          <w:color w:val="000000"/>
          <w:sz w:val="16"/>
          <w:szCs w:val="16"/>
        </w:rPr>
        <w:t>.</w:t>
      </w:r>
      <w:r w:rsidRPr="002C677B">
        <w:rPr>
          <w:rFonts w:cstheme="majorBidi"/>
          <w:color w:val="000000"/>
          <w:sz w:val="16"/>
          <w:szCs w:val="16"/>
        </w:rPr>
        <w:t xml:space="preserve"> </w:t>
      </w:r>
      <w:r w:rsidRPr="00804ACF">
        <w:rPr>
          <w:rFonts w:cstheme="majorBidi"/>
          <w:color w:val="000000"/>
          <w:sz w:val="16"/>
          <w:szCs w:val="16"/>
        </w:rPr>
        <w:t>(1998)</w:t>
      </w:r>
      <w:r>
        <w:rPr>
          <w:color w:val="000000"/>
          <w:sz w:val="16"/>
          <w:szCs w:val="16"/>
        </w:rPr>
        <w:t xml:space="preserve">.                    </w:t>
      </w:r>
      <w:r w:rsidRPr="00804ACF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 xml:space="preserve"> </w:t>
      </w:r>
      <w:r>
        <w:rPr>
          <w:rFonts w:hint="cs"/>
          <w:color w:val="000000"/>
          <w:sz w:val="16"/>
          <w:szCs w:val="16"/>
          <w:rtl/>
        </w:rPr>
        <w:t xml:space="preserve">  </w:t>
      </w:r>
      <w:r>
        <w:rPr>
          <w:color w:val="000000"/>
          <w:sz w:val="16"/>
          <w:szCs w:val="16"/>
        </w:rPr>
        <w:t xml:space="preserve">   </w:t>
      </w:r>
    </w:p>
    <w:p w14:paraId="0D142FD7" w14:textId="77777777" w:rsidR="00DF66E8" w:rsidRPr="00572C8D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>
        <w:rPr>
          <w:rFonts w:asciiTheme="majorBidi" w:hAnsiTheme="majorBidi" w:cstheme="majorBidi"/>
          <w:noProof/>
          <w:sz w:val="16"/>
          <w:szCs w:val="16"/>
        </w:rPr>
        <w:t xml:space="preserve"> </w:t>
      </w: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>
        <w:rPr>
          <w:rFonts w:asciiTheme="majorBidi" w:hAnsiTheme="majorBidi" w:cstheme="majorBidi"/>
          <w:noProof/>
          <w:sz w:val="16"/>
          <w:szCs w:val="16"/>
        </w:rPr>
        <w:t>4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>
        <w:rPr>
          <w:rFonts w:asciiTheme="majorBidi" w:hAnsiTheme="majorBidi" w:cstheme="majorBidi"/>
          <w:noProof/>
          <w:sz w:val="16"/>
          <w:szCs w:val="16"/>
        </w:rPr>
        <w:t xml:space="preserve">   </w:t>
      </w:r>
      <w:r w:rsidRPr="00281452">
        <w:rPr>
          <w:rFonts w:asciiTheme="majorBidi" w:hAnsiTheme="majorBidi" w:cstheme="majorBidi"/>
          <w:color w:val="000000"/>
          <w:sz w:val="16"/>
          <w:szCs w:val="16"/>
        </w:rPr>
        <w:t xml:space="preserve">Åkesson, J., Blomdell, A., &amp; Braun, R, </w:t>
      </w:r>
      <w:r w:rsidRPr="00281452">
        <w:rPr>
          <w:rFonts w:asciiTheme="majorBidi" w:hAnsiTheme="majorBidi" w:cstheme="majorBidi"/>
          <w:i/>
          <w:iCs/>
          <w:color w:val="000000"/>
          <w:sz w:val="16"/>
          <w:szCs w:val="16"/>
        </w:rPr>
        <w:t>Design and control of YAIP –An</w:t>
      </w:r>
      <w:r w:rsidRPr="00281452">
        <w:rPr>
          <w:rFonts w:asciiTheme="majorBidi" w:hAnsiTheme="majorBidi" w:cstheme="majorBidi"/>
          <w:i/>
          <w:iCs/>
          <w:color w:val="000000"/>
          <w:sz w:val="16"/>
          <w:szCs w:val="16"/>
          <w:rtl/>
        </w:rPr>
        <w:t xml:space="preserve"> </w:t>
      </w:r>
      <w:r w:rsidRPr="00281452">
        <w:rPr>
          <w:rFonts w:asciiTheme="majorBidi" w:hAnsiTheme="majorBidi" w:cstheme="majorBidi"/>
          <w:i/>
          <w:iCs/>
          <w:color w:val="000000"/>
          <w:sz w:val="16"/>
          <w:szCs w:val="16"/>
        </w:rPr>
        <w:t>inverted pendulum on two wheels robot</w:t>
      </w:r>
      <w:r w:rsidRPr="00281452">
        <w:rPr>
          <w:rFonts w:asciiTheme="majorBidi" w:hAnsiTheme="majorBidi" w:cstheme="majorBidi"/>
          <w:color w:val="000000"/>
          <w:sz w:val="16"/>
          <w:szCs w:val="16"/>
        </w:rPr>
        <w:t>. In International conference on control applications (pp. 2178–2183). Munich, Germany, (2006).</w:t>
      </w:r>
    </w:p>
    <w:p w14:paraId="5A7BFFB4" w14:textId="77777777" w:rsidR="00DF66E8" w:rsidRPr="00E870EE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color w:val="000000"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>
        <w:rPr>
          <w:rFonts w:asciiTheme="majorBidi" w:hAnsiTheme="majorBidi" w:cstheme="majorBidi"/>
          <w:noProof/>
          <w:sz w:val="16"/>
          <w:szCs w:val="16"/>
        </w:rPr>
        <w:t>5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</w:r>
      <w:r w:rsidRPr="00281452">
        <w:rPr>
          <w:rFonts w:asciiTheme="majorBidi" w:hAnsiTheme="majorBidi" w:cstheme="majorBidi"/>
          <w:color w:val="000000"/>
          <w:sz w:val="16"/>
          <w:szCs w:val="16"/>
        </w:rPr>
        <w:t xml:space="preserve">Ha, Y., &amp; Yuta, S. i. </w:t>
      </w:r>
      <w:r w:rsidRPr="00281452">
        <w:rPr>
          <w:rFonts w:asciiTheme="majorBidi" w:hAnsiTheme="majorBidi" w:cstheme="majorBidi"/>
          <w:i/>
          <w:iCs/>
          <w:color w:val="000000"/>
          <w:sz w:val="16"/>
          <w:szCs w:val="16"/>
        </w:rPr>
        <w:t>Trajectory tracking control for navigation of selfcontained mobile inverse pendulum</w:t>
      </w:r>
      <w:r w:rsidRPr="00281452">
        <w:rPr>
          <w:rFonts w:asciiTheme="majorBidi" w:hAnsiTheme="majorBidi" w:cstheme="majorBidi"/>
          <w:color w:val="000000"/>
          <w:sz w:val="16"/>
          <w:szCs w:val="16"/>
        </w:rPr>
        <w:t>. In Proceedings of the IEEE/RSJ/GI</w:t>
      </w:r>
      <w:r>
        <w:rPr>
          <w:rFonts w:asciiTheme="majorBidi" w:hAnsiTheme="majorBidi" w:cstheme="majorBidi"/>
          <w:color w:val="000000"/>
          <w:sz w:val="16"/>
          <w:szCs w:val="16"/>
        </w:rPr>
        <w:t xml:space="preserve">international, </w:t>
      </w:r>
      <w:r w:rsidRPr="00281452">
        <w:rPr>
          <w:rFonts w:asciiTheme="majorBidi" w:hAnsiTheme="majorBidi" w:cstheme="majorBidi"/>
          <w:color w:val="000000"/>
          <w:sz w:val="16"/>
          <w:szCs w:val="16"/>
        </w:rPr>
        <w:t>conference on intelligent robots and  systems’94.’Advanced</w:t>
      </w:r>
      <w:r>
        <w:rPr>
          <w:rFonts w:asciiTheme="majorBidi" w:hAnsiTheme="majorBidi" w:cstheme="majorBidi"/>
          <w:color w:val="000000"/>
          <w:sz w:val="16"/>
          <w:szCs w:val="16"/>
        </w:rPr>
        <w:t xml:space="preserve"> </w:t>
      </w:r>
      <w:r w:rsidRPr="00281452">
        <w:rPr>
          <w:rFonts w:asciiTheme="majorBidi" w:hAnsiTheme="majorBidi" w:cstheme="majorBidi"/>
          <w:color w:val="000000"/>
          <w:sz w:val="16"/>
          <w:szCs w:val="16"/>
        </w:rPr>
        <w:t>Robotic Systems and the Real World’ (pp. 1875–1882).</w:t>
      </w:r>
      <w:r w:rsidRPr="00572C8D">
        <w:rPr>
          <w:rFonts w:asciiTheme="majorBidi" w:hAnsiTheme="majorBidi" w:cstheme="majorBidi"/>
          <w:noProof/>
          <w:sz w:val="16"/>
          <w:szCs w:val="16"/>
        </w:rPr>
        <w:t xml:space="preserve"> </w:t>
      </w:r>
    </w:p>
    <w:p w14:paraId="620D89DC" w14:textId="77777777" w:rsidR="00DF66E8" w:rsidRPr="00572C8D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>
        <w:rPr>
          <w:rFonts w:asciiTheme="majorBidi" w:hAnsiTheme="majorBidi" w:cstheme="majorBidi"/>
          <w:noProof/>
          <w:sz w:val="16"/>
          <w:szCs w:val="16"/>
        </w:rPr>
        <w:t>6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</w:r>
      <w:r w:rsidRPr="00E870EE">
        <w:rPr>
          <w:rFonts w:asciiTheme="majorBidi" w:hAnsiTheme="majorBidi" w:cstheme="majorBidi"/>
          <w:color w:val="000000"/>
          <w:sz w:val="16"/>
          <w:szCs w:val="16"/>
        </w:rPr>
        <w:t xml:space="preserve">Han, J. H., Zhao, S. S., Li, J. S., &amp; Li, H. </w:t>
      </w:r>
      <w:r w:rsidRPr="00E870EE">
        <w:rPr>
          <w:rFonts w:asciiTheme="majorBidi" w:hAnsiTheme="majorBidi" w:cstheme="majorBidi"/>
          <w:i/>
          <w:iCs/>
          <w:color w:val="000000"/>
          <w:sz w:val="16"/>
          <w:szCs w:val="16"/>
        </w:rPr>
        <w:t>Research on developed parallel twowheeled robot and its control system</w:t>
      </w:r>
      <w:r w:rsidRPr="00E870EE">
        <w:rPr>
          <w:rFonts w:asciiTheme="majorBidi" w:hAnsiTheme="majorBidi" w:cstheme="majorBidi"/>
          <w:color w:val="000000"/>
          <w:sz w:val="16"/>
          <w:szCs w:val="16"/>
        </w:rPr>
        <w:t>. In Proceedings of the IEEE international conference on automation and logistics (ICAL) (pp. 2471–2475). Qingdao. (2008).</w:t>
      </w:r>
    </w:p>
    <w:p w14:paraId="3C6EA539" w14:textId="77777777" w:rsidR="00DF66E8" w:rsidRPr="00AE2147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color w:val="000000"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lastRenderedPageBreak/>
        <w:t>[</w:t>
      </w:r>
      <w:r>
        <w:rPr>
          <w:rFonts w:asciiTheme="majorBidi" w:hAnsiTheme="majorBidi" w:cstheme="majorBidi"/>
          <w:noProof/>
          <w:sz w:val="16"/>
          <w:szCs w:val="16"/>
        </w:rPr>
        <w:t>7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</w:r>
      <w:r w:rsidRPr="00D17552">
        <w:rPr>
          <w:rFonts w:asciiTheme="majorBidi" w:hAnsiTheme="majorBidi" w:cstheme="majorBidi"/>
          <w:color w:val="000000"/>
          <w:sz w:val="16"/>
          <w:szCs w:val="16"/>
        </w:rPr>
        <w:t xml:space="preserve">Nomura, T., Kitsuka, Y., Suemitsu, H., &amp; Matsuo, T. </w:t>
      </w:r>
      <w:r w:rsidRPr="00D17552">
        <w:rPr>
          <w:rFonts w:asciiTheme="majorBidi" w:hAnsiTheme="majorBidi" w:cstheme="majorBidi"/>
          <w:i/>
          <w:iCs/>
          <w:color w:val="000000"/>
          <w:sz w:val="16"/>
          <w:szCs w:val="16"/>
        </w:rPr>
        <w:t>Adaptive backstepping control for a two-wheeled autonomous robot</w:t>
      </w:r>
      <w:r w:rsidRPr="00D17552">
        <w:rPr>
          <w:rFonts w:asciiTheme="majorBidi" w:hAnsiTheme="majorBidi" w:cstheme="majorBidi"/>
          <w:color w:val="000000"/>
          <w:sz w:val="16"/>
          <w:szCs w:val="16"/>
        </w:rPr>
        <w:t xml:space="preserve">. In </w:t>
      </w:r>
      <w:r>
        <w:rPr>
          <w:rFonts w:asciiTheme="majorBidi" w:hAnsiTheme="majorBidi" w:cstheme="majorBidi"/>
          <w:color w:val="000000"/>
          <w:sz w:val="16"/>
          <w:szCs w:val="16"/>
        </w:rPr>
        <w:t xml:space="preserve">Presented at the ICROS-SICE, </w:t>
      </w:r>
      <w:r w:rsidRPr="00D17552">
        <w:rPr>
          <w:rFonts w:asciiTheme="majorBidi" w:hAnsiTheme="majorBidi" w:cstheme="majorBidi"/>
          <w:color w:val="000000"/>
          <w:sz w:val="16"/>
          <w:szCs w:val="16"/>
        </w:rPr>
        <w:t>international joint conference. (2009).</w:t>
      </w:r>
    </w:p>
    <w:p w14:paraId="7BC54F8C" w14:textId="13EA74DE" w:rsidR="00DF66E8" w:rsidRPr="00AE2147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8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</w:r>
      <w:r w:rsidRPr="00AE2147">
        <w:rPr>
          <w:rFonts w:asciiTheme="majorBidi" w:hAnsiTheme="majorBidi" w:cstheme="majorBidi"/>
          <w:color w:val="000000"/>
          <w:sz w:val="16"/>
          <w:szCs w:val="16"/>
        </w:rPr>
        <w:t>Alarfaj, M., and Kantor, G.,</w:t>
      </w:r>
      <w:r w:rsidRPr="00AE2147">
        <w:rPr>
          <w:rFonts w:asciiTheme="majorBidi" w:hAnsiTheme="majorBidi" w:cstheme="majorBidi"/>
          <w:color w:val="000000"/>
          <w:sz w:val="16"/>
          <w:szCs w:val="16"/>
          <w:rtl/>
        </w:rPr>
        <w:t xml:space="preserve"> </w:t>
      </w:r>
      <w:r w:rsidRPr="00AE2147">
        <w:rPr>
          <w:rFonts w:asciiTheme="majorBidi" w:hAnsiTheme="majorBidi" w:cstheme="majorBidi"/>
          <w:i/>
          <w:iCs/>
          <w:color w:val="000000"/>
          <w:sz w:val="16"/>
          <w:szCs w:val="16"/>
        </w:rPr>
        <w:t>Centrifugal force compensation of a two-wheeledbalancing robot</w:t>
      </w:r>
      <w:r w:rsidRPr="00AE2147">
        <w:rPr>
          <w:rFonts w:asciiTheme="majorBidi" w:hAnsiTheme="majorBidi" w:cstheme="majorBidi"/>
          <w:color w:val="000000"/>
          <w:sz w:val="16"/>
          <w:szCs w:val="16"/>
        </w:rPr>
        <w:t>,’’ in Control Automation Robotics &amp; Vision (ICARCV), 2010 11</w:t>
      </w:r>
      <w:r w:rsidRPr="00AE2147">
        <w:rPr>
          <w:rFonts w:asciiTheme="majorBidi" w:hAnsiTheme="majorBidi" w:cstheme="majorBidi"/>
          <w:color w:val="000000"/>
          <w:sz w:val="16"/>
          <w:szCs w:val="16"/>
          <w:vertAlign w:val="superscript"/>
        </w:rPr>
        <w:t>th</w:t>
      </w:r>
      <w:r w:rsidRPr="00AE2147">
        <w:rPr>
          <w:rFonts w:asciiTheme="majorBidi" w:hAnsiTheme="majorBidi" w:cstheme="majorBidi"/>
          <w:color w:val="000000"/>
          <w:sz w:val="16"/>
          <w:szCs w:val="16"/>
          <w:rtl/>
        </w:rPr>
        <w:t xml:space="preserve">  </w:t>
      </w:r>
      <w:r w:rsidRPr="00AE2147">
        <w:rPr>
          <w:rFonts w:asciiTheme="majorBidi" w:hAnsiTheme="majorBidi" w:cstheme="majorBidi"/>
          <w:color w:val="000000"/>
          <w:sz w:val="16"/>
          <w:szCs w:val="16"/>
        </w:rPr>
        <w:t xml:space="preserve">International Conference on, pp. 2333-2338. </w:t>
      </w:r>
      <w:r w:rsidRPr="00AE2147">
        <w:rPr>
          <w:rFonts w:asciiTheme="majorBidi" w:hAnsiTheme="majorBidi" w:cstheme="majorBidi"/>
          <w:color w:val="000000"/>
          <w:sz w:val="16"/>
          <w:szCs w:val="16"/>
          <w:rtl/>
        </w:rPr>
        <w:t>)</w:t>
      </w:r>
      <w:r w:rsidRPr="00AE2147">
        <w:rPr>
          <w:rFonts w:asciiTheme="majorBidi" w:hAnsiTheme="majorBidi" w:cstheme="majorBidi"/>
          <w:color w:val="000000"/>
          <w:sz w:val="16"/>
          <w:szCs w:val="16"/>
        </w:rPr>
        <w:t>2010</w:t>
      </w:r>
      <w:r w:rsidRPr="00AE2147">
        <w:rPr>
          <w:rFonts w:asciiTheme="majorBidi" w:hAnsiTheme="majorBidi" w:cstheme="majorBidi"/>
          <w:color w:val="000000"/>
          <w:sz w:val="16"/>
          <w:szCs w:val="16"/>
          <w:rtl/>
        </w:rPr>
        <w:t>(</w:t>
      </w:r>
    </w:p>
    <w:p w14:paraId="5B89B7E0" w14:textId="77777777" w:rsidR="00DF66E8" w:rsidRPr="00572C8D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>
        <w:rPr>
          <w:rFonts w:asciiTheme="majorBidi" w:hAnsiTheme="majorBidi" w:cstheme="majorBidi"/>
          <w:noProof/>
          <w:sz w:val="16"/>
          <w:szCs w:val="16"/>
        </w:rPr>
        <w:t>9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</w:r>
      <w:r w:rsidRPr="00E940C7">
        <w:rPr>
          <w:rFonts w:asciiTheme="majorBidi" w:hAnsiTheme="majorBidi" w:cstheme="majorBidi"/>
          <w:color w:val="000000"/>
          <w:sz w:val="16"/>
          <w:szCs w:val="16"/>
        </w:rPr>
        <w:t xml:space="preserve">Han, J. H., Zhao, S. S., Li, J. S., &amp; Li, H. </w:t>
      </w:r>
      <w:r w:rsidRPr="00E940C7">
        <w:rPr>
          <w:rFonts w:asciiTheme="majorBidi" w:hAnsiTheme="majorBidi" w:cstheme="majorBidi"/>
          <w:i/>
          <w:iCs/>
          <w:color w:val="000000"/>
          <w:sz w:val="16"/>
          <w:szCs w:val="16"/>
        </w:rPr>
        <w:t>Research on developed parallel twowheeled robot and its control system</w:t>
      </w:r>
      <w:r w:rsidRPr="00E940C7">
        <w:rPr>
          <w:rFonts w:asciiTheme="majorBidi" w:hAnsiTheme="majorBidi" w:cstheme="majorBidi"/>
          <w:color w:val="000000"/>
          <w:sz w:val="16"/>
          <w:szCs w:val="16"/>
        </w:rPr>
        <w:t>. In Proceedings of the</w:t>
      </w:r>
      <w:r w:rsidRPr="00E940C7">
        <w:rPr>
          <w:rFonts w:asciiTheme="majorBidi" w:hAnsiTheme="majorBidi" w:cstheme="majorBidi" w:hint="cs"/>
          <w:color w:val="000000"/>
          <w:sz w:val="16"/>
          <w:szCs w:val="16"/>
          <w:rtl/>
        </w:rPr>
        <w:t xml:space="preserve"> </w:t>
      </w:r>
      <w:r w:rsidRPr="00E940C7">
        <w:rPr>
          <w:rFonts w:asciiTheme="majorBidi" w:hAnsiTheme="majorBidi" w:cstheme="majorBidi"/>
          <w:color w:val="000000"/>
          <w:sz w:val="16"/>
          <w:szCs w:val="16"/>
        </w:rPr>
        <w:t>IEEE internation</w:t>
      </w:r>
      <w:r w:rsidRPr="00E940C7">
        <w:rPr>
          <w:rFonts w:asciiTheme="majorBidi" w:hAnsiTheme="majorBidi" w:cstheme="majorBidi" w:hint="cs"/>
          <w:color w:val="000000"/>
          <w:sz w:val="16"/>
          <w:szCs w:val="16"/>
          <w:rtl/>
        </w:rPr>
        <w:t xml:space="preserve"> </w:t>
      </w:r>
      <w:r w:rsidRPr="00E940C7">
        <w:rPr>
          <w:rFonts w:asciiTheme="majorBidi" w:hAnsiTheme="majorBidi" w:cstheme="majorBidi"/>
          <w:color w:val="000000"/>
          <w:sz w:val="16"/>
          <w:szCs w:val="16"/>
        </w:rPr>
        <w:t xml:space="preserve">conference on automation and logistics (ICAL) (pp. 2471–2475). Qingdao </w:t>
      </w:r>
      <w:r w:rsidRPr="00E940C7">
        <w:rPr>
          <w:rFonts w:asciiTheme="majorBidi" w:hAnsiTheme="majorBidi" w:cstheme="majorBidi"/>
          <w:color w:val="000000"/>
          <w:sz w:val="16"/>
          <w:szCs w:val="16"/>
          <w:rtl/>
        </w:rPr>
        <w:t>.</w:t>
      </w:r>
      <w:r w:rsidRPr="00E940C7">
        <w:rPr>
          <w:rFonts w:asciiTheme="majorBidi" w:hAnsiTheme="majorBidi" w:cstheme="majorBidi"/>
          <w:color w:val="000000"/>
          <w:sz w:val="16"/>
          <w:szCs w:val="16"/>
        </w:rPr>
        <w:t>(2008).</w:t>
      </w:r>
    </w:p>
    <w:p w14:paraId="4D5FFCB1" w14:textId="262F95CD" w:rsidR="00DF66E8" w:rsidRPr="00572C8D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10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</w:r>
      <w:r>
        <w:rPr>
          <w:rFonts w:asciiTheme="majorBidi" w:hAnsiTheme="majorBidi" w:cstheme="majorBidi"/>
          <w:noProof/>
          <w:sz w:val="16"/>
          <w:szCs w:val="16"/>
        </w:rPr>
        <w:t xml:space="preserve"> </w:t>
      </w:r>
      <w:r w:rsidRPr="001D0013">
        <w:rPr>
          <w:rFonts w:asciiTheme="majorBidi" w:hAnsiTheme="majorBidi" w:cstheme="majorBidi"/>
          <w:color w:val="000000"/>
          <w:sz w:val="16"/>
          <w:szCs w:val="16"/>
        </w:rPr>
        <w:t xml:space="preserve">Ooi, R. C. </w:t>
      </w:r>
      <w:r w:rsidRPr="001D0013">
        <w:rPr>
          <w:rFonts w:asciiTheme="majorBidi" w:hAnsiTheme="majorBidi" w:cstheme="majorBidi"/>
          <w:i/>
          <w:iCs/>
          <w:color w:val="000000"/>
          <w:sz w:val="16"/>
          <w:szCs w:val="16"/>
        </w:rPr>
        <w:t>Balancing a two-wheeled autonomous robot</w:t>
      </w:r>
      <w:r w:rsidRPr="001D0013">
        <w:rPr>
          <w:rFonts w:asciiTheme="majorBidi" w:hAnsiTheme="majorBidi" w:cstheme="majorBidi"/>
          <w:color w:val="000000"/>
          <w:sz w:val="16"/>
          <w:szCs w:val="16"/>
        </w:rPr>
        <w:t>. Degree in MechatronicsEngineering Final year report. School of Mechanical Engineering, The Universityof Western Australia, Crawley. (2003).</w:t>
      </w:r>
    </w:p>
    <w:p w14:paraId="766DF6DA" w14:textId="68C70B86" w:rsidR="00DF66E8" w:rsidRPr="00572C8D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11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>
        <w:rPr>
          <w:rFonts w:asciiTheme="majorBidi" w:hAnsiTheme="majorBidi" w:cstheme="majorBidi" w:hint="cs"/>
          <w:noProof/>
          <w:sz w:val="16"/>
          <w:szCs w:val="16"/>
          <w:rtl/>
        </w:rPr>
        <w:t xml:space="preserve"> 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 xml:space="preserve">Chiu, C.-H., &amp; Peng, Y.-F. </w:t>
      </w:r>
      <w:r w:rsidRPr="00641C19">
        <w:rPr>
          <w:rFonts w:asciiTheme="majorBidi" w:hAnsiTheme="majorBidi" w:cstheme="majorBidi"/>
          <w:i/>
          <w:iCs/>
          <w:color w:val="000000"/>
          <w:sz w:val="16"/>
          <w:szCs w:val="16"/>
        </w:rPr>
        <w:t>Design and implement of the self-dynamiccontroller for two-wheel transporter.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 xml:space="preserve"> In IEEE international conference on fuzzy</w:t>
      </w:r>
      <w:r w:rsidRPr="00641C19">
        <w:rPr>
          <w:rFonts w:asciiTheme="majorBidi" w:hAnsiTheme="majorBidi" w:cstheme="majorBidi"/>
          <w:color w:val="000000"/>
          <w:sz w:val="16"/>
          <w:szCs w:val="16"/>
          <w:rtl/>
        </w:rPr>
        <w:t xml:space="preserve"> 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>systems (pp. 480–483). (2006).</w:t>
      </w:r>
    </w:p>
    <w:p w14:paraId="73A40041" w14:textId="00051759" w:rsidR="00DF66E8" w:rsidRPr="00572C8D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12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</w:r>
      <w:r>
        <w:rPr>
          <w:rFonts w:asciiTheme="majorBidi" w:hAnsiTheme="majorBidi" w:cstheme="majorBidi" w:hint="cs"/>
          <w:noProof/>
          <w:sz w:val="16"/>
          <w:szCs w:val="16"/>
          <w:rtl/>
        </w:rPr>
        <w:t xml:space="preserve"> 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 xml:space="preserve">Nasir, A. N. K., Ahmad, M. A., Ghazali, R., &amp; Pakheri, N. S. </w:t>
      </w:r>
      <w:r w:rsidRPr="00641C19">
        <w:rPr>
          <w:rFonts w:asciiTheme="majorBidi" w:hAnsiTheme="majorBidi" w:cstheme="majorBidi"/>
          <w:i/>
          <w:iCs/>
          <w:color w:val="000000"/>
          <w:sz w:val="16"/>
          <w:szCs w:val="16"/>
        </w:rPr>
        <w:t>Performancecomparison between fuzzy logic controller (FLC) and PID controller for a highlynonlinear two-wheels balancing robot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>. In First international conference oninformatics and computational intelligence (ICI), 2011 (pp. 176–181). (2011).</w:t>
      </w:r>
    </w:p>
    <w:p w14:paraId="75AAAF94" w14:textId="03261D58" w:rsidR="00DF66E8" w:rsidRPr="00572C8D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13</w:t>
      </w:r>
      <w:r w:rsidRPr="00572C8D">
        <w:rPr>
          <w:rFonts w:asciiTheme="majorBidi" w:hAnsiTheme="majorBidi" w:cstheme="majorBidi"/>
          <w:noProof/>
          <w:sz w:val="16"/>
          <w:szCs w:val="16"/>
        </w:rPr>
        <w:t>]</w:t>
      </w:r>
      <w:r w:rsidRPr="00572C8D">
        <w:rPr>
          <w:rFonts w:asciiTheme="majorBidi" w:hAnsiTheme="majorBidi" w:cstheme="majorBidi"/>
          <w:noProof/>
          <w:sz w:val="16"/>
          <w:szCs w:val="16"/>
        </w:rPr>
        <w:tab/>
        <w:t xml:space="preserve"> S. F. Hassell. </w:t>
      </w:r>
      <w:r w:rsidRPr="00572C8D">
        <w:rPr>
          <w:rFonts w:asciiTheme="majorBidi" w:hAnsiTheme="majorBidi" w:cstheme="majorBidi"/>
          <w:i/>
          <w:noProof/>
          <w:sz w:val="16"/>
          <w:szCs w:val="16"/>
        </w:rPr>
        <w:t>Stress Analysis in Pressure Vessels</w:t>
      </w:r>
      <w:r w:rsidRPr="00572C8D">
        <w:rPr>
          <w:rFonts w:asciiTheme="majorBidi" w:hAnsiTheme="majorBidi" w:cstheme="majorBidi"/>
          <w:noProof/>
          <w:sz w:val="16"/>
          <w:szCs w:val="16"/>
        </w:rPr>
        <w:t xml:space="preserve">, Accessed on 8 September 2009; http://www.shieldco.com/tutorial/24. </w:t>
      </w:r>
    </w:p>
    <w:p w14:paraId="301EA53F" w14:textId="548A5A8C" w:rsidR="00DF66E8" w:rsidRPr="00572C8D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14</w:t>
      </w:r>
      <w:r w:rsidRPr="00572C8D">
        <w:rPr>
          <w:rFonts w:asciiTheme="majorBidi" w:hAnsiTheme="majorBidi" w:cstheme="majorBidi"/>
          <w:noProof/>
          <w:sz w:val="16"/>
          <w:szCs w:val="16"/>
        </w:rPr>
        <w:t xml:space="preserve">] 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 xml:space="preserve">Wu, J., &amp; Zhang, W. </w:t>
      </w:r>
      <w:r w:rsidRPr="00641C19">
        <w:rPr>
          <w:rFonts w:asciiTheme="majorBidi" w:hAnsiTheme="majorBidi" w:cstheme="majorBidi"/>
          <w:i/>
          <w:iCs/>
          <w:color w:val="000000"/>
          <w:sz w:val="16"/>
          <w:szCs w:val="16"/>
        </w:rPr>
        <w:t>Design of fuzzy logic controller for two-wheeled selfbalancing robot.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 xml:space="preserve"> In 6th International forum on strategic </w:t>
      </w:r>
      <w:r>
        <w:rPr>
          <w:rFonts w:asciiTheme="majorBidi" w:hAnsiTheme="majorBidi" w:cstheme="majorBidi"/>
          <w:color w:val="000000"/>
          <w:sz w:val="16"/>
          <w:szCs w:val="16"/>
        </w:rPr>
        <w:t>technology (IFOST), 2011</w:t>
      </w:r>
      <w:r w:rsidRPr="00641C19">
        <w:rPr>
          <w:rFonts w:asciiTheme="majorBidi" w:hAnsiTheme="majorBidi" w:cstheme="majorBidi"/>
          <w:color w:val="000000"/>
          <w:sz w:val="16"/>
          <w:szCs w:val="16"/>
        </w:rPr>
        <w:t>(pp. 1266–1270). (2011b).</w:t>
      </w:r>
    </w:p>
    <w:p w14:paraId="22B62BB1" w14:textId="0806F0AA" w:rsidR="00DF66E8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15</w:t>
      </w:r>
      <w:r w:rsidRPr="00572C8D">
        <w:rPr>
          <w:rFonts w:asciiTheme="majorBidi" w:hAnsiTheme="majorBidi" w:cstheme="majorBidi"/>
          <w:noProof/>
          <w:sz w:val="16"/>
          <w:szCs w:val="16"/>
        </w:rPr>
        <w:t xml:space="preserve">] </w:t>
      </w:r>
      <w:r w:rsidRPr="00334D42">
        <w:rPr>
          <w:rFonts w:asciiTheme="majorBidi" w:hAnsiTheme="majorBidi" w:cstheme="majorBidi"/>
          <w:color w:val="000000"/>
          <w:sz w:val="16"/>
          <w:szCs w:val="16"/>
        </w:rPr>
        <w:t xml:space="preserve">Tsai, C.-C., &amp; Ju, S.-Y. </w:t>
      </w:r>
      <w:r w:rsidRPr="00334D42">
        <w:rPr>
          <w:rFonts w:asciiTheme="majorBidi" w:hAnsiTheme="majorBidi" w:cstheme="majorBidi"/>
          <w:i/>
          <w:iCs/>
          <w:color w:val="000000"/>
          <w:sz w:val="16"/>
          <w:szCs w:val="16"/>
        </w:rPr>
        <w:t>Trajectory tracking and regulationof a self-balancing</w:t>
      </w:r>
      <w:r w:rsidRPr="00334D42">
        <w:rPr>
          <w:rFonts w:asciiTheme="majorBidi" w:hAnsiTheme="majorBidi" w:cstheme="majorBidi" w:hint="cs"/>
          <w:i/>
          <w:iCs/>
          <w:color w:val="000000"/>
          <w:sz w:val="16"/>
          <w:szCs w:val="16"/>
          <w:rtl/>
        </w:rPr>
        <w:t xml:space="preserve"> </w:t>
      </w:r>
      <w:r w:rsidRPr="00334D42">
        <w:rPr>
          <w:rFonts w:asciiTheme="majorBidi" w:hAnsiTheme="majorBidi" w:cstheme="majorBidi"/>
          <w:i/>
          <w:iCs/>
          <w:color w:val="000000"/>
          <w:sz w:val="16"/>
          <w:szCs w:val="16"/>
        </w:rPr>
        <w:t>two-wheeled robot: A backstepping sliding-mode control approach</w:t>
      </w:r>
      <w:r>
        <w:rPr>
          <w:rFonts w:asciiTheme="majorBidi" w:hAnsiTheme="majorBidi" w:cstheme="majorBidi"/>
          <w:color w:val="000000"/>
          <w:sz w:val="16"/>
          <w:szCs w:val="16"/>
        </w:rPr>
        <w:t>. In</w:t>
      </w:r>
      <w:r>
        <w:rPr>
          <w:rFonts w:asciiTheme="majorBidi" w:hAnsiTheme="majorBidi" w:cstheme="majorBidi" w:hint="cs"/>
          <w:color w:val="000000"/>
          <w:sz w:val="16"/>
          <w:szCs w:val="16"/>
          <w:rtl/>
        </w:rPr>
        <w:t xml:space="preserve"> </w:t>
      </w:r>
      <w:r w:rsidRPr="00334D42">
        <w:rPr>
          <w:rFonts w:asciiTheme="majorBidi" w:hAnsiTheme="majorBidi" w:cstheme="majorBidi"/>
          <w:color w:val="000000"/>
          <w:sz w:val="16"/>
          <w:szCs w:val="16"/>
        </w:rPr>
        <w:t>Proceedings of SICE annual conference 2010 (pp. 2411–2418). (2010).</w:t>
      </w:r>
    </w:p>
    <w:p w14:paraId="41B6FBEB" w14:textId="77777777" w:rsidR="00DF66E8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color w:val="000000"/>
          <w:sz w:val="16"/>
          <w:szCs w:val="16"/>
        </w:rPr>
      </w:pPr>
      <w:r w:rsidRPr="00572C8D">
        <w:rPr>
          <w:rFonts w:asciiTheme="majorBidi" w:hAnsiTheme="majorBidi" w:cstheme="majorBidi"/>
          <w:noProof/>
          <w:sz w:val="16"/>
          <w:szCs w:val="16"/>
        </w:rPr>
        <w:t>[1</w:t>
      </w:r>
      <w:r>
        <w:rPr>
          <w:rFonts w:asciiTheme="majorBidi" w:hAnsiTheme="majorBidi" w:cstheme="majorBidi"/>
          <w:noProof/>
          <w:sz w:val="16"/>
          <w:szCs w:val="16"/>
        </w:rPr>
        <w:t>6</w:t>
      </w:r>
      <w:r w:rsidRPr="00572C8D">
        <w:rPr>
          <w:rFonts w:asciiTheme="majorBidi" w:hAnsiTheme="majorBidi" w:cstheme="majorBidi"/>
          <w:noProof/>
          <w:sz w:val="16"/>
          <w:szCs w:val="16"/>
        </w:rPr>
        <w:t xml:space="preserve">] </w:t>
      </w:r>
      <w:r w:rsidRPr="00334D42">
        <w:rPr>
          <w:rFonts w:asciiTheme="majorBidi" w:hAnsiTheme="majorBidi" w:cstheme="majorBidi"/>
          <w:color w:val="000000"/>
          <w:sz w:val="16"/>
          <w:szCs w:val="16"/>
        </w:rPr>
        <w:t xml:space="preserve">Ruan, X., &amp; Chen, J. H1 </w:t>
      </w:r>
      <w:r w:rsidRPr="00AE5674">
        <w:rPr>
          <w:rFonts w:asciiTheme="majorBidi" w:hAnsiTheme="majorBidi" w:cstheme="majorBidi"/>
          <w:i/>
          <w:iCs/>
          <w:color w:val="000000"/>
          <w:sz w:val="16"/>
          <w:szCs w:val="16"/>
        </w:rPr>
        <w:t>robust control of self-balancing two-wheeled robot</w:t>
      </w:r>
      <w:r>
        <w:rPr>
          <w:rFonts w:asciiTheme="majorBidi" w:hAnsiTheme="majorBidi" w:cstheme="majorBidi"/>
          <w:color w:val="000000"/>
          <w:sz w:val="16"/>
          <w:szCs w:val="16"/>
        </w:rPr>
        <w:t>.</w:t>
      </w:r>
      <w:r w:rsidRPr="00334D42">
        <w:rPr>
          <w:rFonts w:asciiTheme="majorBidi" w:hAnsiTheme="majorBidi" w:cstheme="majorBidi"/>
          <w:color w:val="000000"/>
          <w:sz w:val="16"/>
          <w:szCs w:val="16"/>
        </w:rPr>
        <w:t xml:space="preserve">In 8th World congress on intelligent control and automation (WCICA), 2010 </w:t>
      </w:r>
      <w:r>
        <w:rPr>
          <w:rFonts w:asciiTheme="majorBidi" w:hAnsiTheme="majorBidi" w:cstheme="majorBidi"/>
          <w:color w:val="000000"/>
          <w:sz w:val="16"/>
          <w:szCs w:val="16"/>
        </w:rPr>
        <w:t>(pp.</w:t>
      </w:r>
      <w:r w:rsidRPr="00334D42">
        <w:rPr>
          <w:rFonts w:asciiTheme="majorBidi" w:hAnsiTheme="majorBidi" w:cstheme="majorBidi"/>
          <w:color w:val="000000"/>
          <w:sz w:val="16"/>
          <w:szCs w:val="16"/>
        </w:rPr>
        <w:t>6524–6527).</w:t>
      </w:r>
      <w:r w:rsidRPr="00AE5674">
        <w:rPr>
          <w:rFonts w:asciiTheme="majorBidi" w:hAnsiTheme="majorBidi" w:cstheme="majorBidi"/>
          <w:color w:val="000000"/>
          <w:sz w:val="16"/>
          <w:szCs w:val="16"/>
        </w:rPr>
        <w:t xml:space="preserve"> </w:t>
      </w:r>
      <w:r w:rsidRPr="00334D42">
        <w:rPr>
          <w:rFonts w:asciiTheme="majorBidi" w:hAnsiTheme="majorBidi" w:cstheme="majorBidi"/>
          <w:color w:val="000000"/>
          <w:sz w:val="16"/>
          <w:szCs w:val="16"/>
        </w:rPr>
        <w:t>(2010a).</w:t>
      </w:r>
    </w:p>
    <w:p w14:paraId="23EB3F50" w14:textId="6B2CF9BE" w:rsidR="00DF66E8" w:rsidRDefault="00DF66E8" w:rsidP="00FA7355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  <w:r w:rsidRPr="00334D42">
        <w:rPr>
          <w:rFonts w:asciiTheme="majorBidi" w:hAnsiTheme="majorBidi" w:cstheme="majorBidi"/>
          <w:noProof/>
          <w:sz w:val="16"/>
          <w:szCs w:val="16"/>
        </w:rPr>
        <w:t xml:space="preserve"> </w:t>
      </w:r>
      <w:r>
        <w:rPr>
          <w:rFonts w:asciiTheme="majorBidi" w:hAnsiTheme="majorBidi" w:cstheme="majorBidi"/>
          <w:noProof/>
          <w:sz w:val="16"/>
          <w:szCs w:val="16"/>
        </w:rPr>
        <w:t>[</w:t>
      </w:r>
      <w:r w:rsidR="00FA7355">
        <w:rPr>
          <w:rFonts w:asciiTheme="majorBidi" w:hAnsiTheme="majorBidi" w:cstheme="majorBidi"/>
          <w:noProof/>
          <w:sz w:val="16"/>
          <w:szCs w:val="16"/>
        </w:rPr>
        <w:t>17</w:t>
      </w:r>
      <w:r w:rsidRPr="00572C8D">
        <w:rPr>
          <w:rFonts w:asciiTheme="majorBidi" w:hAnsiTheme="majorBidi" w:cstheme="majorBidi"/>
          <w:noProof/>
          <w:sz w:val="16"/>
          <w:szCs w:val="16"/>
        </w:rPr>
        <w:t xml:space="preserve">] </w:t>
      </w:r>
      <w:r w:rsidRPr="00AE5674">
        <w:rPr>
          <w:rFonts w:asciiTheme="majorBidi" w:hAnsiTheme="majorBidi" w:cstheme="majorBidi"/>
          <w:color w:val="000000"/>
          <w:sz w:val="16"/>
          <w:szCs w:val="16"/>
        </w:rPr>
        <w:t xml:space="preserve">Li, C., Li, F., Wang, S., Dai, F., Bai, Y., Gao, X., et al. </w:t>
      </w:r>
      <w:r w:rsidRPr="00AE5674">
        <w:rPr>
          <w:rFonts w:asciiTheme="majorBidi" w:hAnsiTheme="majorBidi" w:cstheme="majorBidi"/>
          <w:i/>
          <w:iCs/>
          <w:color w:val="000000"/>
          <w:sz w:val="16"/>
          <w:szCs w:val="16"/>
        </w:rPr>
        <w:t>Dynamic adaptive equilibrium control for a self-stabilizing robot</w:t>
      </w:r>
      <w:r w:rsidRPr="00AE5674">
        <w:rPr>
          <w:rFonts w:asciiTheme="majorBidi" w:hAnsiTheme="majorBidi" w:cstheme="majorBidi"/>
          <w:color w:val="000000"/>
          <w:sz w:val="16"/>
          <w:szCs w:val="16"/>
        </w:rPr>
        <w:t xml:space="preserve">. In </w:t>
      </w:r>
      <w:r>
        <w:rPr>
          <w:rFonts w:asciiTheme="majorBidi" w:hAnsiTheme="majorBidi" w:cstheme="majorBidi"/>
          <w:color w:val="000000"/>
          <w:sz w:val="16"/>
          <w:szCs w:val="16"/>
        </w:rPr>
        <w:t>IEEE international conference</w:t>
      </w:r>
      <w:r w:rsidRPr="00AE5674">
        <w:rPr>
          <w:rFonts w:asciiTheme="majorBidi" w:hAnsiTheme="majorBidi" w:cstheme="majorBidi"/>
          <w:color w:val="000000"/>
          <w:sz w:val="16"/>
          <w:szCs w:val="16"/>
        </w:rPr>
        <w:t>on robotics and biomimetics (ROBIO), 2010 (pp. 609–614). (2010).</w:t>
      </w:r>
    </w:p>
    <w:p w14:paraId="12E8AAD8" w14:textId="77777777" w:rsidR="00DF66E8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  <w:r>
        <w:rPr>
          <w:rFonts w:asciiTheme="majorBidi" w:hAnsiTheme="majorBidi" w:cstheme="majorBidi"/>
          <w:noProof/>
          <w:sz w:val="16"/>
          <w:szCs w:val="16"/>
        </w:rPr>
        <w:t>[18</w:t>
      </w:r>
      <w:r w:rsidRPr="00572C8D">
        <w:rPr>
          <w:rFonts w:asciiTheme="majorBidi" w:hAnsiTheme="majorBidi" w:cstheme="majorBidi"/>
          <w:noProof/>
          <w:sz w:val="16"/>
          <w:szCs w:val="16"/>
        </w:rPr>
        <w:t xml:space="preserve">] </w:t>
      </w:r>
      <w:r w:rsidRPr="006E1787">
        <w:rPr>
          <w:rFonts w:asciiTheme="majorBidi" w:hAnsiTheme="majorBidi" w:cstheme="majorBidi"/>
          <w:color w:val="000000"/>
          <w:sz w:val="16"/>
          <w:szCs w:val="16"/>
        </w:rPr>
        <w:t xml:space="preserve">Pathak, K., Franch, J., &amp; Agrawal, S. K. </w:t>
      </w:r>
      <w:r w:rsidRPr="006E1787">
        <w:rPr>
          <w:rFonts w:asciiTheme="majorBidi" w:hAnsiTheme="majorBidi" w:cstheme="majorBidi"/>
          <w:i/>
          <w:iCs/>
          <w:color w:val="000000"/>
          <w:sz w:val="16"/>
          <w:szCs w:val="16"/>
        </w:rPr>
        <w:t>Velocity and position control of a wheeled inverted pendulum by partial feedback linearization.</w:t>
      </w:r>
      <w:r w:rsidRPr="006E1787">
        <w:rPr>
          <w:rFonts w:asciiTheme="majorBidi" w:hAnsiTheme="majorBidi" w:cstheme="majorBidi"/>
          <w:color w:val="000000"/>
          <w:sz w:val="16"/>
          <w:szCs w:val="16"/>
        </w:rPr>
        <w:t xml:space="preserve"> IEEE Transactionson Robotics, 21, 505–513. (2005).</w:t>
      </w:r>
    </w:p>
    <w:p w14:paraId="02EEDE97" w14:textId="77777777" w:rsidR="00DF66E8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20DDEA39" w14:textId="77777777" w:rsidR="00DF66E8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7C6F5C5B" w14:textId="77777777" w:rsidR="00DF66E8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5737031F" w14:textId="77777777" w:rsidR="00DF66E8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747FA409" w14:textId="77777777" w:rsidR="00DF66E8" w:rsidRDefault="00DF66E8" w:rsidP="00DF66E8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5FC4DD10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1E6188F4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1ECFBFD3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22FECA8F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23AD9FAD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56D36D83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81D273D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6177112C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2FDA9FCC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713134A4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7BD6820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8504083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9C78D80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478C2BE9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677D5D43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4F6FC874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E69E050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ECF0C32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3813974E" w14:textId="77777777" w:rsidR="00303F8C" w:rsidRPr="00572C8D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</w:p>
    <w:p w14:paraId="62A06D91" w14:textId="77777777" w:rsidR="00AC0D8D" w:rsidRDefault="00AC0D8D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sectPr w:rsidR="00AC0D8D" w:rsidSect="00B81889">
      <w:footerReference w:type="default" r:id="rId18"/>
      <w:footnotePr>
        <w:numRestart w:val="eachPage"/>
      </w:footnotePr>
      <w:type w:val="continuous"/>
      <w:pgSz w:w="11906" w:h="16838" w:code="9"/>
      <w:pgMar w:top="1440" w:right="1138" w:bottom="1440" w:left="1138" w:header="706" w:footer="706" w:gutter="0"/>
      <w:cols w:num="2" w:space="397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9B2DF" w14:textId="77777777" w:rsidR="0045507D" w:rsidRDefault="0045507D" w:rsidP="00C13DE9">
      <w:pPr>
        <w:spacing w:after="0" w:line="240" w:lineRule="auto"/>
      </w:pPr>
      <w:r>
        <w:separator/>
      </w:r>
    </w:p>
  </w:endnote>
  <w:endnote w:type="continuationSeparator" w:id="0">
    <w:p w14:paraId="00917135" w14:textId="77777777" w:rsidR="0045507D" w:rsidRDefault="0045507D" w:rsidP="00C1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63597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640BCC" w14:textId="3FEBF2C9" w:rsidR="003B3142" w:rsidRDefault="003B3142">
        <w:pPr>
          <w:pStyle w:val="Footer"/>
          <w:jc w:val="center"/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A055A5">
          <w:rPr>
            <w:rFonts w:asciiTheme="majorBidi" w:hAnsiTheme="majorBidi" w:cstheme="majorBidi"/>
            <w:noProof/>
            <w:sz w:val="18"/>
            <w:szCs w:val="18"/>
          </w:rPr>
          <w:t>1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14:paraId="26257896" w14:textId="77777777" w:rsidR="003B3142" w:rsidRDefault="003B31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367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18"/>
        <w:szCs w:val="18"/>
      </w:rPr>
    </w:sdtEndPr>
    <w:sdtContent>
      <w:p w14:paraId="598A14A3" w14:textId="22092414" w:rsidR="003B3142" w:rsidRPr="00C5688D" w:rsidRDefault="003B3142">
        <w:pPr>
          <w:pStyle w:val="Footer"/>
          <w:jc w:val="center"/>
          <w:rPr>
            <w:rFonts w:asciiTheme="majorBidi" w:hAnsiTheme="majorBidi" w:cstheme="majorBidi"/>
            <w:sz w:val="18"/>
            <w:szCs w:val="18"/>
          </w:rPr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A055A5">
          <w:rPr>
            <w:rFonts w:asciiTheme="majorBidi" w:hAnsiTheme="majorBidi" w:cstheme="majorBidi"/>
            <w:noProof/>
            <w:sz w:val="18"/>
            <w:szCs w:val="18"/>
          </w:rPr>
          <w:t>7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14:paraId="21469925" w14:textId="77777777" w:rsidR="003B3142" w:rsidRPr="00961E7A" w:rsidRDefault="003B3142" w:rsidP="00961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AC50D" w14:textId="77777777" w:rsidR="0045507D" w:rsidRDefault="0045507D" w:rsidP="00C13DE9">
      <w:pPr>
        <w:spacing w:after="0" w:line="240" w:lineRule="auto"/>
      </w:pPr>
      <w:r>
        <w:separator/>
      </w:r>
    </w:p>
  </w:footnote>
  <w:footnote w:type="continuationSeparator" w:id="0">
    <w:p w14:paraId="65F211D9" w14:textId="77777777" w:rsidR="0045507D" w:rsidRDefault="0045507D" w:rsidP="00C13DE9">
      <w:pPr>
        <w:spacing w:after="0" w:line="240" w:lineRule="auto"/>
      </w:pPr>
      <w:r>
        <w:continuationSeparator/>
      </w:r>
    </w:p>
  </w:footnote>
  <w:footnote w:id="1">
    <w:p w14:paraId="4A441D90" w14:textId="77777777" w:rsidR="003B3142" w:rsidRDefault="003B3142" w:rsidP="00724BA6">
      <w:pPr>
        <w:pStyle w:val="FootnoteText"/>
        <w:jc w:val="both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segway</w:t>
      </w:r>
    </w:p>
  </w:footnote>
  <w:footnote w:id="2">
    <w:p w14:paraId="07A4B3E5" w14:textId="7B1183C1" w:rsidR="003B3142" w:rsidRDefault="003B3142" w:rsidP="006F0BF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Service robot</w:t>
      </w:r>
    </w:p>
  </w:footnote>
  <w:footnote w:id="3">
    <w:p w14:paraId="5495FABC" w14:textId="77777777" w:rsidR="003B3142" w:rsidRDefault="003B3142" w:rsidP="00DF66E8">
      <w:pPr>
        <w:pStyle w:val="FootnoteText"/>
      </w:pPr>
      <w:r>
        <w:rPr>
          <w:rStyle w:val="FootnoteReference"/>
        </w:rPr>
        <w:footnoteRef/>
      </w:r>
      <w:r>
        <w:t xml:space="preserve"> nbot</w:t>
      </w:r>
    </w:p>
    <w:p w14:paraId="18C0CE06" w14:textId="77777777" w:rsidR="003B3142" w:rsidRDefault="003B3142" w:rsidP="00DF66E8">
      <w:pPr>
        <w:pStyle w:val="FootnoteText"/>
      </w:pPr>
    </w:p>
  </w:footnote>
  <w:footnote w:id="4">
    <w:p w14:paraId="37AC79D9" w14:textId="77777777" w:rsidR="003B3142" w:rsidRDefault="003B3142" w:rsidP="00DF66E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Underactuated</w:t>
      </w:r>
    </w:p>
  </w:footnote>
  <w:footnote w:id="5">
    <w:p w14:paraId="6ECB401D" w14:textId="77777777" w:rsidR="003B3142" w:rsidRDefault="003B3142" w:rsidP="00DF66E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Kan’s Method</w:t>
      </w:r>
    </w:p>
  </w:footnote>
  <w:footnote w:id="6">
    <w:p w14:paraId="066780EA" w14:textId="77777777" w:rsidR="003B3142" w:rsidRDefault="003B3142" w:rsidP="00DF66E8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 </w:t>
      </w:r>
      <w:r>
        <w:t>tracking</w:t>
      </w:r>
    </w:p>
  </w:footnote>
  <w:footnote w:id="7">
    <w:p w14:paraId="4BC94588" w14:textId="77777777" w:rsidR="003B3142" w:rsidRDefault="003B3142" w:rsidP="00DF66E8">
      <w:pPr>
        <w:pStyle w:val="FootnoteText"/>
      </w:pPr>
      <w:r>
        <w:rPr>
          <w:rStyle w:val="FootnoteReference"/>
        </w:rPr>
        <w:footnoteRef/>
      </w:r>
      <w:r>
        <w:t xml:space="preserve"> trajectory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A2ABD" w14:textId="77777777" w:rsidR="003B3142" w:rsidRPr="00B21F80" w:rsidRDefault="003B3142" w:rsidP="00FD2BA7">
    <w:pPr>
      <w:pStyle w:val="Header"/>
      <w:bidi/>
      <w:spacing w:after="0" w:line="240" w:lineRule="auto"/>
      <w:rPr>
        <w:rFonts w:cs="B Nazanin"/>
        <w:b/>
        <w:bCs/>
        <w:color w:val="0070C0"/>
        <w:sz w:val="18"/>
        <w:szCs w:val="18"/>
        <w:rtl/>
        <w:lang w:bidi="fa-IR"/>
      </w:rPr>
    </w:pPr>
    <w:r>
      <w:rPr>
        <w:rFonts w:cs="B Nazanin"/>
        <w:b/>
        <w:bCs/>
        <w:noProof/>
        <w:color w:val="0070C0"/>
        <w:sz w:val="18"/>
        <w:szCs w:val="18"/>
        <w:rtl/>
        <w:lang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9C5C8FE" wp14:editId="43BCA080">
              <wp:simplePos x="0" y="0"/>
              <wp:positionH relativeFrom="column">
                <wp:posOffset>-656590</wp:posOffset>
              </wp:positionH>
              <wp:positionV relativeFrom="paragraph">
                <wp:posOffset>489585</wp:posOffset>
              </wp:positionV>
              <wp:extent cx="234950" cy="3562350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3562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8A8B3" w14:textId="77777777" w:rsidR="003B3142" w:rsidRDefault="003B3142" w:rsidP="002D39C5">
                          <w:pPr>
                            <w:bidi/>
                            <w:spacing w:after="0" w:line="240" w:lineRule="auto"/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قالب پیش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softHyphen/>
                            <w:t>نویس (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مقاله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پژوهشی کامل/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یادداشت پژوهشی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)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در 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مجله مهندسی مکانیک مدرس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C5C8F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51.7pt;margin-top:38.55pt;width:18.5pt;height:28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" stroked="f">
              <v:textbox style="layout-flow:vertical;mso-layout-flow-alt:bottom-to-top" inset="0,0,0,0">
                <w:txbxContent>
                  <w:p w14:paraId="7AC8A8B3" w14:textId="77777777" w:rsidR="003B3142" w:rsidRDefault="003B3142" w:rsidP="002D39C5">
                    <w:pPr>
                      <w:bidi/>
                      <w:spacing w:after="0" w:line="240" w:lineRule="auto"/>
                      <w:jc w:val="center"/>
                      <w:rPr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قالب پیش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softHyphen/>
                      <w:t>نویس (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مقاله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پژوهشی کامل/</w:t>
                    </w:r>
                    <w:r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یادداشت پژوهشی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)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در 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مجله مهندسی مکانیک مدرس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EC34F" w14:textId="77777777" w:rsidR="003B3142" w:rsidRPr="001E1845" w:rsidRDefault="003B3142" w:rsidP="001E1845">
    <w:pPr>
      <w:pStyle w:val="Header"/>
      <w:bidi/>
      <w:spacing w:after="0" w:line="240" w:lineRule="auto"/>
      <w:rPr>
        <w:rFonts w:cs="B Nazanin"/>
        <w:b/>
        <w:bCs/>
        <w:rtl/>
        <w:lang w:bidi="fa-IR"/>
      </w:rPr>
    </w:pPr>
  </w:p>
  <w:tbl>
    <w:tblPr>
      <w:tblStyle w:val="TableGrid"/>
      <w:bidiVisual/>
      <w:tblW w:w="10890" w:type="dxa"/>
      <w:tblInd w:w="-6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0"/>
      <w:gridCol w:w="2880"/>
      <w:gridCol w:w="3960"/>
    </w:tblGrid>
    <w:tr w:rsidR="003B3142" w:rsidRPr="00F76960" w14:paraId="19288743" w14:textId="77777777" w:rsidTr="00F76960">
      <w:trPr>
        <w:trHeight w:val="1171"/>
      </w:trPr>
      <w:tc>
        <w:tcPr>
          <w:tcW w:w="4050" w:type="dxa"/>
        </w:tcPr>
        <w:p w14:paraId="05A77389" w14:textId="77777777" w:rsidR="003B3142" w:rsidRPr="00CC1BA2" w:rsidRDefault="003B3142" w:rsidP="001E1845">
          <w:pPr>
            <w:pStyle w:val="Header"/>
            <w:bidi/>
            <w:spacing w:after="0" w:line="240" w:lineRule="auto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دومین کنفرانس ملی</w:t>
          </w:r>
          <w:r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مکانیک محاسباتی و تجربی</w:t>
          </w:r>
        </w:p>
        <w:p w14:paraId="04080D57" w14:textId="77777777" w:rsidR="003B3142" w:rsidRDefault="003B3142" w:rsidP="00104119">
          <w:pPr>
            <w:pStyle w:val="Header"/>
            <w:tabs>
              <w:tab w:val="clear" w:pos="4680"/>
              <w:tab w:val="clear" w:pos="9360"/>
              <w:tab w:val="left" w:pos="3510"/>
            </w:tabs>
            <w:spacing w:after="0" w:line="240" w:lineRule="auto"/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تهران، دانشگاه تربیت دبیر شهید رجائی</w:t>
          </w:r>
        </w:p>
        <w:p w14:paraId="43F4696B" w14:textId="77777777" w:rsidR="003B3142" w:rsidRPr="00F76960" w:rsidRDefault="003B3142" w:rsidP="00AF661A">
          <w:pPr>
            <w:pStyle w:val="Header"/>
            <w:bidi/>
            <w:spacing w:after="0" w:line="240" w:lineRule="auto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8</w:t>
          </w:r>
          <w:r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اسفندماه 139</w:t>
          </w: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8</w:t>
          </w:r>
        </w:p>
      </w:tc>
      <w:tc>
        <w:tcPr>
          <w:tcW w:w="2880" w:type="dxa"/>
        </w:tcPr>
        <w:p w14:paraId="127D0B29" w14:textId="77777777" w:rsidR="003B3142" w:rsidRDefault="003B3142" w:rsidP="00A620E6">
          <w:pPr>
            <w:pStyle w:val="Header"/>
            <w:bidi/>
            <w:spacing w:after="0" w:line="240" w:lineRule="auto"/>
            <w:jc w:val="center"/>
            <w:rPr>
              <w:rFonts w:cs="B Nazanin"/>
              <w:b/>
              <w:bCs/>
              <w:lang w:bidi="fa-IR"/>
            </w:rPr>
          </w:pPr>
          <w:r>
            <w:rPr>
              <w:noProof/>
              <w:lang w:eastAsia="en-US"/>
            </w:rPr>
            <w:drawing>
              <wp:inline distT="0" distB="0" distL="0" distR="0" wp14:anchorId="36661B61" wp14:editId="063519A8">
                <wp:extent cx="803275" cy="727075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275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</w:tcPr>
        <w:p w14:paraId="6221DCD7" w14:textId="77777777" w:rsidR="003B3142" w:rsidRPr="00B81889" w:rsidRDefault="003B3142" w:rsidP="00B81889">
          <w:pPr>
            <w:pStyle w:val="Header"/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2nd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National Conference on Computational and Experimental Mechanics, SRTTU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, 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Tehran</w:t>
          </w:r>
        </w:p>
        <w:p w14:paraId="4821FFBE" w14:textId="77777777" w:rsidR="003B3142" w:rsidRPr="00B81889" w:rsidRDefault="003B3142" w:rsidP="00AF661A">
          <w:pPr>
            <w:pStyle w:val="Header"/>
            <w:tabs>
              <w:tab w:val="left" w:pos="2624"/>
              <w:tab w:val="right" w:pos="3474"/>
            </w:tabs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7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Feb 20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20</w:t>
          </w:r>
        </w:p>
        <w:p w14:paraId="5B5CFB7B" w14:textId="77777777" w:rsidR="003B3142" w:rsidRPr="00F76960" w:rsidRDefault="003B3142" w:rsidP="00F76960">
          <w:pPr>
            <w:pStyle w:val="Header"/>
            <w:bidi/>
            <w:spacing w:after="0" w:line="240" w:lineRule="auto"/>
            <w:jc w:val="right"/>
            <w:rPr>
              <w:rFonts w:asciiTheme="majorHAnsi" w:hAnsiTheme="majorHAnsi" w:cs="B Nazanin"/>
              <w:i/>
              <w:iCs/>
              <w:lang w:bidi="fa-IR"/>
            </w:rPr>
          </w:pPr>
        </w:p>
      </w:tc>
    </w:tr>
  </w:tbl>
  <w:p w14:paraId="42D9C631" w14:textId="77777777" w:rsidR="003B3142" w:rsidRPr="001E1845" w:rsidRDefault="003B3142" w:rsidP="001E1845">
    <w:pPr>
      <w:pStyle w:val="Header"/>
      <w:bidi/>
      <w:spacing w:after="0" w:line="240" w:lineRule="auto"/>
      <w:rPr>
        <w:rFonts w:cs="B Nazanin"/>
        <w:b/>
        <w:bCs/>
        <w:rtl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62DBA"/>
    <w:multiLevelType w:val="multilevel"/>
    <w:tmpl w:val="5ACCD88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822F05"/>
    <w:multiLevelType w:val="hybridMultilevel"/>
    <w:tmpl w:val="3D3CB334"/>
    <w:lvl w:ilvl="0" w:tplc="7CCC2AD2">
      <w:numFmt w:val="bullet"/>
      <w:lvlText w:val="-"/>
      <w:lvlJc w:val="left"/>
      <w:pPr>
        <w:ind w:left="644" w:hanging="360"/>
      </w:pPr>
      <w:rPr>
        <w:rFonts w:asciiTheme="majorBidi" w:eastAsia="Times New Roman" w:hAnsiTheme="majorBid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3B0037"/>
    <w:multiLevelType w:val="hybridMultilevel"/>
    <w:tmpl w:val="66ECFF1C"/>
    <w:lvl w:ilvl="0" w:tplc="87462184">
      <w:start w:val="1"/>
      <w:numFmt w:val="decimal"/>
      <w:lvlText w:val="%1-"/>
      <w:lvlJc w:val="left"/>
      <w:pPr>
        <w:ind w:left="840" w:hanging="360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CF07A7"/>
    <w:multiLevelType w:val="hybridMultilevel"/>
    <w:tmpl w:val="400C617A"/>
    <w:lvl w:ilvl="0" w:tplc="403CB7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F1823"/>
    <w:multiLevelType w:val="hybridMultilevel"/>
    <w:tmpl w:val="5984A09E"/>
    <w:lvl w:ilvl="0" w:tplc="74A431AA">
      <w:start w:val="1"/>
      <w:numFmt w:val="decimal"/>
      <w:pStyle w:val="1"/>
      <w:lvlText w:val="%1-"/>
      <w:lvlJc w:val="left"/>
      <w:pPr>
        <w:ind w:left="375" w:hanging="375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3E67B2"/>
    <w:multiLevelType w:val="hybridMultilevel"/>
    <w:tmpl w:val="F258C67A"/>
    <w:lvl w:ilvl="0" w:tplc="5CBE40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72C2C"/>
    <w:multiLevelType w:val="hybridMultilevel"/>
    <w:tmpl w:val="BC40623A"/>
    <w:lvl w:ilvl="0" w:tplc="8FB44F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hnam">
    <w15:presenceInfo w15:providerId="None" w15:userId="Behn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MJMEC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001F6F"/>
    <w:rsid w:val="00000114"/>
    <w:rsid w:val="00001F6F"/>
    <w:rsid w:val="00004F8C"/>
    <w:rsid w:val="00004F97"/>
    <w:rsid w:val="000054A8"/>
    <w:rsid w:val="00011118"/>
    <w:rsid w:val="00015774"/>
    <w:rsid w:val="00016678"/>
    <w:rsid w:val="00020038"/>
    <w:rsid w:val="0002591F"/>
    <w:rsid w:val="00026E82"/>
    <w:rsid w:val="000301BA"/>
    <w:rsid w:val="00030943"/>
    <w:rsid w:val="00031F9A"/>
    <w:rsid w:val="000340F4"/>
    <w:rsid w:val="00034439"/>
    <w:rsid w:val="0003675D"/>
    <w:rsid w:val="00036C34"/>
    <w:rsid w:val="00036C3D"/>
    <w:rsid w:val="00037147"/>
    <w:rsid w:val="0004159D"/>
    <w:rsid w:val="000415CF"/>
    <w:rsid w:val="00042B8A"/>
    <w:rsid w:val="00043016"/>
    <w:rsid w:val="00044B1E"/>
    <w:rsid w:val="00045494"/>
    <w:rsid w:val="00046141"/>
    <w:rsid w:val="00047995"/>
    <w:rsid w:val="00047B43"/>
    <w:rsid w:val="00047EEF"/>
    <w:rsid w:val="00051D7D"/>
    <w:rsid w:val="00053E88"/>
    <w:rsid w:val="00053EAD"/>
    <w:rsid w:val="000550A0"/>
    <w:rsid w:val="0005550B"/>
    <w:rsid w:val="0005717E"/>
    <w:rsid w:val="00057AF5"/>
    <w:rsid w:val="000605C9"/>
    <w:rsid w:val="00061410"/>
    <w:rsid w:val="000645D0"/>
    <w:rsid w:val="00065834"/>
    <w:rsid w:val="00070A7B"/>
    <w:rsid w:val="00070D6F"/>
    <w:rsid w:val="00071687"/>
    <w:rsid w:val="000770C8"/>
    <w:rsid w:val="00077DEF"/>
    <w:rsid w:val="0008245D"/>
    <w:rsid w:val="00082E79"/>
    <w:rsid w:val="00084C56"/>
    <w:rsid w:val="00085B50"/>
    <w:rsid w:val="00086FE7"/>
    <w:rsid w:val="000875E1"/>
    <w:rsid w:val="00093399"/>
    <w:rsid w:val="00094106"/>
    <w:rsid w:val="00094267"/>
    <w:rsid w:val="0009675F"/>
    <w:rsid w:val="00096E75"/>
    <w:rsid w:val="00097C9D"/>
    <w:rsid w:val="000A1140"/>
    <w:rsid w:val="000A48AA"/>
    <w:rsid w:val="000A6ABA"/>
    <w:rsid w:val="000A6C92"/>
    <w:rsid w:val="000B283D"/>
    <w:rsid w:val="000B3363"/>
    <w:rsid w:val="000B754C"/>
    <w:rsid w:val="000B7E82"/>
    <w:rsid w:val="000C0F5E"/>
    <w:rsid w:val="000C3A60"/>
    <w:rsid w:val="000C3E66"/>
    <w:rsid w:val="000C476F"/>
    <w:rsid w:val="000C5C20"/>
    <w:rsid w:val="000D2F0B"/>
    <w:rsid w:val="000D4C24"/>
    <w:rsid w:val="000D4F16"/>
    <w:rsid w:val="000E20D5"/>
    <w:rsid w:val="000E26C2"/>
    <w:rsid w:val="000E47AB"/>
    <w:rsid w:val="000E4F4A"/>
    <w:rsid w:val="000F1B7E"/>
    <w:rsid w:val="000F2395"/>
    <w:rsid w:val="000F2DB6"/>
    <w:rsid w:val="000F3F85"/>
    <w:rsid w:val="000F5124"/>
    <w:rsid w:val="000F5F02"/>
    <w:rsid w:val="0010176D"/>
    <w:rsid w:val="00102FD1"/>
    <w:rsid w:val="00103357"/>
    <w:rsid w:val="00104119"/>
    <w:rsid w:val="00104A8F"/>
    <w:rsid w:val="00106C32"/>
    <w:rsid w:val="0011026A"/>
    <w:rsid w:val="001123C4"/>
    <w:rsid w:val="00112888"/>
    <w:rsid w:val="00114630"/>
    <w:rsid w:val="001149AD"/>
    <w:rsid w:val="00114B5A"/>
    <w:rsid w:val="00116421"/>
    <w:rsid w:val="00116447"/>
    <w:rsid w:val="00116AF6"/>
    <w:rsid w:val="001212D8"/>
    <w:rsid w:val="001240BF"/>
    <w:rsid w:val="00124AFB"/>
    <w:rsid w:val="001251AA"/>
    <w:rsid w:val="0012593F"/>
    <w:rsid w:val="00126DC3"/>
    <w:rsid w:val="00127584"/>
    <w:rsid w:val="00127946"/>
    <w:rsid w:val="0013135B"/>
    <w:rsid w:val="00134751"/>
    <w:rsid w:val="00136A52"/>
    <w:rsid w:val="0013709A"/>
    <w:rsid w:val="00141364"/>
    <w:rsid w:val="00141F98"/>
    <w:rsid w:val="0014371E"/>
    <w:rsid w:val="0014558A"/>
    <w:rsid w:val="00145F34"/>
    <w:rsid w:val="00146291"/>
    <w:rsid w:val="00151291"/>
    <w:rsid w:val="00151CE0"/>
    <w:rsid w:val="001528A2"/>
    <w:rsid w:val="001560B8"/>
    <w:rsid w:val="0015779C"/>
    <w:rsid w:val="00157835"/>
    <w:rsid w:val="001602B9"/>
    <w:rsid w:val="00160A5A"/>
    <w:rsid w:val="00161875"/>
    <w:rsid w:val="00164534"/>
    <w:rsid w:val="00167110"/>
    <w:rsid w:val="00170D06"/>
    <w:rsid w:val="00170EB4"/>
    <w:rsid w:val="0017108B"/>
    <w:rsid w:val="001710BE"/>
    <w:rsid w:val="00172A01"/>
    <w:rsid w:val="00172A2B"/>
    <w:rsid w:val="001827B4"/>
    <w:rsid w:val="00183314"/>
    <w:rsid w:val="0018493A"/>
    <w:rsid w:val="00185E52"/>
    <w:rsid w:val="0018758F"/>
    <w:rsid w:val="00187C2F"/>
    <w:rsid w:val="00187E3F"/>
    <w:rsid w:val="00190D0D"/>
    <w:rsid w:val="00192469"/>
    <w:rsid w:val="00192D7F"/>
    <w:rsid w:val="0019700E"/>
    <w:rsid w:val="00197A96"/>
    <w:rsid w:val="001A2F21"/>
    <w:rsid w:val="001A3F4D"/>
    <w:rsid w:val="001A5640"/>
    <w:rsid w:val="001A7053"/>
    <w:rsid w:val="001A73FA"/>
    <w:rsid w:val="001A76AD"/>
    <w:rsid w:val="001B1C3B"/>
    <w:rsid w:val="001B246A"/>
    <w:rsid w:val="001B3554"/>
    <w:rsid w:val="001B3790"/>
    <w:rsid w:val="001C22C0"/>
    <w:rsid w:val="001C29D3"/>
    <w:rsid w:val="001C541C"/>
    <w:rsid w:val="001C7092"/>
    <w:rsid w:val="001D1E08"/>
    <w:rsid w:val="001D3A47"/>
    <w:rsid w:val="001D3BC4"/>
    <w:rsid w:val="001D3DB2"/>
    <w:rsid w:val="001D5068"/>
    <w:rsid w:val="001D695A"/>
    <w:rsid w:val="001E0A62"/>
    <w:rsid w:val="001E1332"/>
    <w:rsid w:val="001E1845"/>
    <w:rsid w:val="001E29FA"/>
    <w:rsid w:val="001E31A6"/>
    <w:rsid w:val="001E57CC"/>
    <w:rsid w:val="001F3A43"/>
    <w:rsid w:val="001F5243"/>
    <w:rsid w:val="001F5B39"/>
    <w:rsid w:val="001F5DBB"/>
    <w:rsid w:val="00200165"/>
    <w:rsid w:val="00202299"/>
    <w:rsid w:val="00203272"/>
    <w:rsid w:val="002040B5"/>
    <w:rsid w:val="002043C2"/>
    <w:rsid w:val="00206ECA"/>
    <w:rsid w:val="002119E7"/>
    <w:rsid w:val="00211A86"/>
    <w:rsid w:val="0021342F"/>
    <w:rsid w:val="00213F73"/>
    <w:rsid w:val="00216539"/>
    <w:rsid w:val="002170F5"/>
    <w:rsid w:val="002203BD"/>
    <w:rsid w:val="0023005F"/>
    <w:rsid w:val="00230D9D"/>
    <w:rsid w:val="00230F29"/>
    <w:rsid w:val="0023228D"/>
    <w:rsid w:val="002328CE"/>
    <w:rsid w:val="0023299B"/>
    <w:rsid w:val="00232DE7"/>
    <w:rsid w:val="00235C67"/>
    <w:rsid w:val="00236882"/>
    <w:rsid w:val="002421E8"/>
    <w:rsid w:val="0024391B"/>
    <w:rsid w:val="00243B18"/>
    <w:rsid w:val="00247175"/>
    <w:rsid w:val="00250DE2"/>
    <w:rsid w:val="0025137E"/>
    <w:rsid w:val="0025171C"/>
    <w:rsid w:val="00254DA8"/>
    <w:rsid w:val="00256590"/>
    <w:rsid w:val="002604C1"/>
    <w:rsid w:val="0026515E"/>
    <w:rsid w:val="00265173"/>
    <w:rsid w:val="00266E9E"/>
    <w:rsid w:val="00271E92"/>
    <w:rsid w:val="00272726"/>
    <w:rsid w:val="00272C4E"/>
    <w:rsid w:val="00273DFA"/>
    <w:rsid w:val="00275B5F"/>
    <w:rsid w:val="0027764C"/>
    <w:rsid w:val="002823BC"/>
    <w:rsid w:val="00283027"/>
    <w:rsid w:val="002831B4"/>
    <w:rsid w:val="0028502F"/>
    <w:rsid w:val="00286839"/>
    <w:rsid w:val="00287D96"/>
    <w:rsid w:val="00291810"/>
    <w:rsid w:val="00297367"/>
    <w:rsid w:val="002A1A52"/>
    <w:rsid w:val="002A230D"/>
    <w:rsid w:val="002A3A3B"/>
    <w:rsid w:val="002A64F9"/>
    <w:rsid w:val="002A69B5"/>
    <w:rsid w:val="002A701D"/>
    <w:rsid w:val="002B0154"/>
    <w:rsid w:val="002B4CF9"/>
    <w:rsid w:val="002B5D03"/>
    <w:rsid w:val="002B5D61"/>
    <w:rsid w:val="002B5E45"/>
    <w:rsid w:val="002B6308"/>
    <w:rsid w:val="002B6CEC"/>
    <w:rsid w:val="002B77E7"/>
    <w:rsid w:val="002C1EC0"/>
    <w:rsid w:val="002C2A77"/>
    <w:rsid w:val="002C30A6"/>
    <w:rsid w:val="002C42DF"/>
    <w:rsid w:val="002C6A82"/>
    <w:rsid w:val="002C7A55"/>
    <w:rsid w:val="002D174D"/>
    <w:rsid w:val="002D3052"/>
    <w:rsid w:val="002D39C5"/>
    <w:rsid w:val="002D4492"/>
    <w:rsid w:val="002D6CD5"/>
    <w:rsid w:val="002E0335"/>
    <w:rsid w:val="002E3185"/>
    <w:rsid w:val="002E3764"/>
    <w:rsid w:val="002E4BA2"/>
    <w:rsid w:val="002F1C23"/>
    <w:rsid w:val="002F28AB"/>
    <w:rsid w:val="002F37E4"/>
    <w:rsid w:val="002F4F5D"/>
    <w:rsid w:val="002F75CD"/>
    <w:rsid w:val="00301129"/>
    <w:rsid w:val="00301489"/>
    <w:rsid w:val="003033C3"/>
    <w:rsid w:val="00303F8C"/>
    <w:rsid w:val="0030456F"/>
    <w:rsid w:val="0030485F"/>
    <w:rsid w:val="0030666A"/>
    <w:rsid w:val="00306F2F"/>
    <w:rsid w:val="00307078"/>
    <w:rsid w:val="0031041C"/>
    <w:rsid w:val="00310833"/>
    <w:rsid w:val="00311451"/>
    <w:rsid w:val="00311AB4"/>
    <w:rsid w:val="003140D1"/>
    <w:rsid w:val="00314D0A"/>
    <w:rsid w:val="00314FC6"/>
    <w:rsid w:val="003158AA"/>
    <w:rsid w:val="00316B8C"/>
    <w:rsid w:val="00316BB6"/>
    <w:rsid w:val="00317FDA"/>
    <w:rsid w:val="003203B5"/>
    <w:rsid w:val="00321088"/>
    <w:rsid w:val="0032172C"/>
    <w:rsid w:val="00321847"/>
    <w:rsid w:val="00322A9D"/>
    <w:rsid w:val="003252AF"/>
    <w:rsid w:val="00325BCB"/>
    <w:rsid w:val="00327E8E"/>
    <w:rsid w:val="00331840"/>
    <w:rsid w:val="00333681"/>
    <w:rsid w:val="00333C9A"/>
    <w:rsid w:val="00334CDE"/>
    <w:rsid w:val="00335915"/>
    <w:rsid w:val="0033654E"/>
    <w:rsid w:val="00337478"/>
    <w:rsid w:val="00337559"/>
    <w:rsid w:val="003402CD"/>
    <w:rsid w:val="00341FEE"/>
    <w:rsid w:val="00344D17"/>
    <w:rsid w:val="00345A6B"/>
    <w:rsid w:val="00355199"/>
    <w:rsid w:val="00355DB7"/>
    <w:rsid w:val="00356924"/>
    <w:rsid w:val="0035794D"/>
    <w:rsid w:val="0036144C"/>
    <w:rsid w:val="00365FCC"/>
    <w:rsid w:val="00371D7A"/>
    <w:rsid w:val="00375922"/>
    <w:rsid w:val="00376E19"/>
    <w:rsid w:val="0037725E"/>
    <w:rsid w:val="00380E0F"/>
    <w:rsid w:val="00380E7B"/>
    <w:rsid w:val="00385AAB"/>
    <w:rsid w:val="003862D0"/>
    <w:rsid w:val="00386372"/>
    <w:rsid w:val="00386E5F"/>
    <w:rsid w:val="003871C1"/>
    <w:rsid w:val="00387A01"/>
    <w:rsid w:val="00387E44"/>
    <w:rsid w:val="003906C0"/>
    <w:rsid w:val="00390B5D"/>
    <w:rsid w:val="00391144"/>
    <w:rsid w:val="00391ED5"/>
    <w:rsid w:val="00392513"/>
    <w:rsid w:val="003928D8"/>
    <w:rsid w:val="00393F39"/>
    <w:rsid w:val="00393FFD"/>
    <w:rsid w:val="003941BC"/>
    <w:rsid w:val="00394EC2"/>
    <w:rsid w:val="00395A9B"/>
    <w:rsid w:val="0039663E"/>
    <w:rsid w:val="003A5C9B"/>
    <w:rsid w:val="003A5F80"/>
    <w:rsid w:val="003B3142"/>
    <w:rsid w:val="003B3E7C"/>
    <w:rsid w:val="003B420A"/>
    <w:rsid w:val="003B42EE"/>
    <w:rsid w:val="003B4EB7"/>
    <w:rsid w:val="003B5254"/>
    <w:rsid w:val="003B78B0"/>
    <w:rsid w:val="003C2C6A"/>
    <w:rsid w:val="003C419C"/>
    <w:rsid w:val="003C5A30"/>
    <w:rsid w:val="003C5F16"/>
    <w:rsid w:val="003D0A1C"/>
    <w:rsid w:val="003D3AC8"/>
    <w:rsid w:val="003D46E8"/>
    <w:rsid w:val="003D4B8A"/>
    <w:rsid w:val="003D5D76"/>
    <w:rsid w:val="003E1344"/>
    <w:rsid w:val="003E1D2C"/>
    <w:rsid w:val="003E32F5"/>
    <w:rsid w:val="003E4486"/>
    <w:rsid w:val="003E4C7E"/>
    <w:rsid w:val="003E61E6"/>
    <w:rsid w:val="003E7B2E"/>
    <w:rsid w:val="003E7C0F"/>
    <w:rsid w:val="003F0B6E"/>
    <w:rsid w:val="003F543F"/>
    <w:rsid w:val="003F5534"/>
    <w:rsid w:val="003F6787"/>
    <w:rsid w:val="003F6A3C"/>
    <w:rsid w:val="00400209"/>
    <w:rsid w:val="004003B6"/>
    <w:rsid w:val="00400C94"/>
    <w:rsid w:val="004012C9"/>
    <w:rsid w:val="00402BF2"/>
    <w:rsid w:val="0040346B"/>
    <w:rsid w:val="00406481"/>
    <w:rsid w:val="00410C30"/>
    <w:rsid w:val="00413529"/>
    <w:rsid w:val="00416B01"/>
    <w:rsid w:val="00417232"/>
    <w:rsid w:val="00421D98"/>
    <w:rsid w:val="0042456E"/>
    <w:rsid w:val="00424BEA"/>
    <w:rsid w:val="00424D59"/>
    <w:rsid w:val="00424EF1"/>
    <w:rsid w:val="00435FFC"/>
    <w:rsid w:val="004420C9"/>
    <w:rsid w:val="0044211E"/>
    <w:rsid w:val="0044341B"/>
    <w:rsid w:val="00443540"/>
    <w:rsid w:val="00443895"/>
    <w:rsid w:val="00443B11"/>
    <w:rsid w:val="00444D72"/>
    <w:rsid w:val="004502CE"/>
    <w:rsid w:val="00452067"/>
    <w:rsid w:val="0045317E"/>
    <w:rsid w:val="0045507D"/>
    <w:rsid w:val="00456F4F"/>
    <w:rsid w:val="004574C5"/>
    <w:rsid w:val="00463D43"/>
    <w:rsid w:val="00463D80"/>
    <w:rsid w:val="004647E5"/>
    <w:rsid w:val="00464E8B"/>
    <w:rsid w:val="00465788"/>
    <w:rsid w:val="00465951"/>
    <w:rsid w:val="00470140"/>
    <w:rsid w:val="00470452"/>
    <w:rsid w:val="00470EDE"/>
    <w:rsid w:val="0047110F"/>
    <w:rsid w:val="00472251"/>
    <w:rsid w:val="004733C7"/>
    <w:rsid w:val="00474492"/>
    <w:rsid w:val="00476C32"/>
    <w:rsid w:val="004847AC"/>
    <w:rsid w:val="004865E4"/>
    <w:rsid w:val="004868FE"/>
    <w:rsid w:val="004878EE"/>
    <w:rsid w:val="00487BEF"/>
    <w:rsid w:val="00487C0A"/>
    <w:rsid w:val="00491A60"/>
    <w:rsid w:val="0049224B"/>
    <w:rsid w:val="004928E2"/>
    <w:rsid w:val="00492991"/>
    <w:rsid w:val="00493CB7"/>
    <w:rsid w:val="004943C7"/>
    <w:rsid w:val="00494BD8"/>
    <w:rsid w:val="004A1535"/>
    <w:rsid w:val="004A2389"/>
    <w:rsid w:val="004A2DDE"/>
    <w:rsid w:val="004A3BDB"/>
    <w:rsid w:val="004A7F5B"/>
    <w:rsid w:val="004B1410"/>
    <w:rsid w:val="004B1DF7"/>
    <w:rsid w:val="004B3250"/>
    <w:rsid w:val="004B3D60"/>
    <w:rsid w:val="004B3E76"/>
    <w:rsid w:val="004B48D0"/>
    <w:rsid w:val="004C2285"/>
    <w:rsid w:val="004C2E76"/>
    <w:rsid w:val="004C55C9"/>
    <w:rsid w:val="004D4604"/>
    <w:rsid w:val="004D54B8"/>
    <w:rsid w:val="004E3123"/>
    <w:rsid w:val="004E7B7C"/>
    <w:rsid w:val="004F1421"/>
    <w:rsid w:val="004F39B9"/>
    <w:rsid w:val="004F3D7D"/>
    <w:rsid w:val="004F3EDB"/>
    <w:rsid w:val="004F582A"/>
    <w:rsid w:val="0050035C"/>
    <w:rsid w:val="00501263"/>
    <w:rsid w:val="00501B7E"/>
    <w:rsid w:val="00504281"/>
    <w:rsid w:val="00504798"/>
    <w:rsid w:val="00506A09"/>
    <w:rsid w:val="005073CF"/>
    <w:rsid w:val="00507AF9"/>
    <w:rsid w:val="0051401E"/>
    <w:rsid w:val="00515EAE"/>
    <w:rsid w:val="00521DA0"/>
    <w:rsid w:val="005231D3"/>
    <w:rsid w:val="0052345E"/>
    <w:rsid w:val="00525353"/>
    <w:rsid w:val="00530A6A"/>
    <w:rsid w:val="00530A7A"/>
    <w:rsid w:val="00531642"/>
    <w:rsid w:val="00533288"/>
    <w:rsid w:val="0053529B"/>
    <w:rsid w:val="00540409"/>
    <w:rsid w:val="00540909"/>
    <w:rsid w:val="00540AB0"/>
    <w:rsid w:val="0054210E"/>
    <w:rsid w:val="00542620"/>
    <w:rsid w:val="00544CDB"/>
    <w:rsid w:val="00546A1C"/>
    <w:rsid w:val="00547FBB"/>
    <w:rsid w:val="00550698"/>
    <w:rsid w:val="0055173F"/>
    <w:rsid w:val="005540D7"/>
    <w:rsid w:val="00556F67"/>
    <w:rsid w:val="00557325"/>
    <w:rsid w:val="0056432C"/>
    <w:rsid w:val="00564CF5"/>
    <w:rsid w:val="00565ECE"/>
    <w:rsid w:val="00566BE5"/>
    <w:rsid w:val="005718C4"/>
    <w:rsid w:val="00572C8D"/>
    <w:rsid w:val="005854ED"/>
    <w:rsid w:val="00586A15"/>
    <w:rsid w:val="005876BA"/>
    <w:rsid w:val="00587D3E"/>
    <w:rsid w:val="00592516"/>
    <w:rsid w:val="00593DC1"/>
    <w:rsid w:val="005946C1"/>
    <w:rsid w:val="00594B8F"/>
    <w:rsid w:val="00596974"/>
    <w:rsid w:val="005A0A44"/>
    <w:rsid w:val="005A1419"/>
    <w:rsid w:val="005A1A56"/>
    <w:rsid w:val="005A31B1"/>
    <w:rsid w:val="005A46C2"/>
    <w:rsid w:val="005A5079"/>
    <w:rsid w:val="005A727F"/>
    <w:rsid w:val="005B3990"/>
    <w:rsid w:val="005B4E27"/>
    <w:rsid w:val="005B68B3"/>
    <w:rsid w:val="005B6B7F"/>
    <w:rsid w:val="005B7329"/>
    <w:rsid w:val="005B7E43"/>
    <w:rsid w:val="005C2C94"/>
    <w:rsid w:val="005C34E1"/>
    <w:rsid w:val="005C4870"/>
    <w:rsid w:val="005C71FA"/>
    <w:rsid w:val="005C7B5F"/>
    <w:rsid w:val="005D1A93"/>
    <w:rsid w:val="005D2825"/>
    <w:rsid w:val="005D2BB8"/>
    <w:rsid w:val="005D4D38"/>
    <w:rsid w:val="005D65AF"/>
    <w:rsid w:val="005D66B9"/>
    <w:rsid w:val="005E09A2"/>
    <w:rsid w:val="005E14EB"/>
    <w:rsid w:val="005E1502"/>
    <w:rsid w:val="005E2C24"/>
    <w:rsid w:val="005E4D3B"/>
    <w:rsid w:val="005E621E"/>
    <w:rsid w:val="005F0687"/>
    <w:rsid w:val="005F0AE5"/>
    <w:rsid w:val="005F15B2"/>
    <w:rsid w:val="005F22D3"/>
    <w:rsid w:val="005F261B"/>
    <w:rsid w:val="005F2E5A"/>
    <w:rsid w:val="005F2F3B"/>
    <w:rsid w:val="005F4402"/>
    <w:rsid w:val="005F6A63"/>
    <w:rsid w:val="005F77E0"/>
    <w:rsid w:val="0061035E"/>
    <w:rsid w:val="00610BC4"/>
    <w:rsid w:val="00611786"/>
    <w:rsid w:val="00611E7F"/>
    <w:rsid w:val="00612059"/>
    <w:rsid w:val="00612FF0"/>
    <w:rsid w:val="00613032"/>
    <w:rsid w:val="0061350F"/>
    <w:rsid w:val="00614209"/>
    <w:rsid w:val="00614F68"/>
    <w:rsid w:val="006208EF"/>
    <w:rsid w:val="00620F24"/>
    <w:rsid w:val="00621D32"/>
    <w:rsid w:val="0062366F"/>
    <w:rsid w:val="00624FC9"/>
    <w:rsid w:val="00625DC5"/>
    <w:rsid w:val="00630084"/>
    <w:rsid w:val="0063279A"/>
    <w:rsid w:val="00632847"/>
    <w:rsid w:val="006370E8"/>
    <w:rsid w:val="00640595"/>
    <w:rsid w:val="00641689"/>
    <w:rsid w:val="00641F24"/>
    <w:rsid w:val="00644ED5"/>
    <w:rsid w:val="006474B4"/>
    <w:rsid w:val="00650A1D"/>
    <w:rsid w:val="00654B61"/>
    <w:rsid w:val="00655C8E"/>
    <w:rsid w:val="006611F3"/>
    <w:rsid w:val="00662FC5"/>
    <w:rsid w:val="00666D28"/>
    <w:rsid w:val="0066786C"/>
    <w:rsid w:val="006710B8"/>
    <w:rsid w:val="00671D29"/>
    <w:rsid w:val="00672146"/>
    <w:rsid w:val="00672A63"/>
    <w:rsid w:val="006736A9"/>
    <w:rsid w:val="006759ED"/>
    <w:rsid w:val="00675EAC"/>
    <w:rsid w:val="0068211F"/>
    <w:rsid w:val="006848F6"/>
    <w:rsid w:val="006853CF"/>
    <w:rsid w:val="0068552D"/>
    <w:rsid w:val="00690FE8"/>
    <w:rsid w:val="00693AF1"/>
    <w:rsid w:val="00695089"/>
    <w:rsid w:val="006A0391"/>
    <w:rsid w:val="006A0512"/>
    <w:rsid w:val="006A1E61"/>
    <w:rsid w:val="006A2C81"/>
    <w:rsid w:val="006A526B"/>
    <w:rsid w:val="006A5BF8"/>
    <w:rsid w:val="006A6F4F"/>
    <w:rsid w:val="006B0D1D"/>
    <w:rsid w:val="006B121B"/>
    <w:rsid w:val="006B130C"/>
    <w:rsid w:val="006B256B"/>
    <w:rsid w:val="006B6708"/>
    <w:rsid w:val="006C4D1B"/>
    <w:rsid w:val="006C57C1"/>
    <w:rsid w:val="006C5D6F"/>
    <w:rsid w:val="006C63D8"/>
    <w:rsid w:val="006C7C00"/>
    <w:rsid w:val="006D08B5"/>
    <w:rsid w:val="006D1ECE"/>
    <w:rsid w:val="006D4755"/>
    <w:rsid w:val="006D5E87"/>
    <w:rsid w:val="006D7FB9"/>
    <w:rsid w:val="006E09B4"/>
    <w:rsid w:val="006E0FA1"/>
    <w:rsid w:val="006E2A6A"/>
    <w:rsid w:val="006E3568"/>
    <w:rsid w:val="006E4875"/>
    <w:rsid w:val="006E4B95"/>
    <w:rsid w:val="006F01ED"/>
    <w:rsid w:val="006F0568"/>
    <w:rsid w:val="006F0BFA"/>
    <w:rsid w:val="006F2C18"/>
    <w:rsid w:val="006F53FE"/>
    <w:rsid w:val="006F7B8C"/>
    <w:rsid w:val="006F7E74"/>
    <w:rsid w:val="00702C90"/>
    <w:rsid w:val="00704DC3"/>
    <w:rsid w:val="00705D04"/>
    <w:rsid w:val="0071050E"/>
    <w:rsid w:val="00710763"/>
    <w:rsid w:val="007109D0"/>
    <w:rsid w:val="00714C52"/>
    <w:rsid w:val="00714EB7"/>
    <w:rsid w:val="00716C0C"/>
    <w:rsid w:val="00716CAF"/>
    <w:rsid w:val="00724BA6"/>
    <w:rsid w:val="00730F52"/>
    <w:rsid w:val="00731E38"/>
    <w:rsid w:val="007336E2"/>
    <w:rsid w:val="00734A25"/>
    <w:rsid w:val="007378AD"/>
    <w:rsid w:val="00737B76"/>
    <w:rsid w:val="00740408"/>
    <w:rsid w:val="0074366A"/>
    <w:rsid w:val="007452D9"/>
    <w:rsid w:val="00745BBD"/>
    <w:rsid w:val="00750FD3"/>
    <w:rsid w:val="00752540"/>
    <w:rsid w:val="007540A3"/>
    <w:rsid w:val="00754E1F"/>
    <w:rsid w:val="00756FB5"/>
    <w:rsid w:val="007578B7"/>
    <w:rsid w:val="007638E3"/>
    <w:rsid w:val="00764591"/>
    <w:rsid w:val="007658E0"/>
    <w:rsid w:val="00765E00"/>
    <w:rsid w:val="00765E97"/>
    <w:rsid w:val="00766EA7"/>
    <w:rsid w:val="0077196A"/>
    <w:rsid w:val="00772927"/>
    <w:rsid w:val="00773E38"/>
    <w:rsid w:val="00773F59"/>
    <w:rsid w:val="00775434"/>
    <w:rsid w:val="00776A90"/>
    <w:rsid w:val="0077784F"/>
    <w:rsid w:val="00777C02"/>
    <w:rsid w:val="00777C03"/>
    <w:rsid w:val="00777E8B"/>
    <w:rsid w:val="00780307"/>
    <w:rsid w:val="007819DE"/>
    <w:rsid w:val="00781F85"/>
    <w:rsid w:val="00782258"/>
    <w:rsid w:val="007828B0"/>
    <w:rsid w:val="00784F33"/>
    <w:rsid w:val="00785C35"/>
    <w:rsid w:val="00785D0E"/>
    <w:rsid w:val="00786A01"/>
    <w:rsid w:val="007879C8"/>
    <w:rsid w:val="00790335"/>
    <w:rsid w:val="007903A2"/>
    <w:rsid w:val="0079090F"/>
    <w:rsid w:val="00791440"/>
    <w:rsid w:val="007969F0"/>
    <w:rsid w:val="00796C4B"/>
    <w:rsid w:val="007A2443"/>
    <w:rsid w:val="007A2512"/>
    <w:rsid w:val="007A3084"/>
    <w:rsid w:val="007A3E6E"/>
    <w:rsid w:val="007A41F8"/>
    <w:rsid w:val="007A425C"/>
    <w:rsid w:val="007A63D1"/>
    <w:rsid w:val="007A738C"/>
    <w:rsid w:val="007B0EAF"/>
    <w:rsid w:val="007B436D"/>
    <w:rsid w:val="007B443E"/>
    <w:rsid w:val="007B50D6"/>
    <w:rsid w:val="007B5459"/>
    <w:rsid w:val="007B62BB"/>
    <w:rsid w:val="007C04A9"/>
    <w:rsid w:val="007C04CC"/>
    <w:rsid w:val="007C1CBE"/>
    <w:rsid w:val="007C2ACA"/>
    <w:rsid w:val="007C2CC0"/>
    <w:rsid w:val="007C32B2"/>
    <w:rsid w:val="007C37DF"/>
    <w:rsid w:val="007C3EE7"/>
    <w:rsid w:val="007C4E63"/>
    <w:rsid w:val="007C4E91"/>
    <w:rsid w:val="007C547C"/>
    <w:rsid w:val="007C5E93"/>
    <w:rsid w:val="007D1840"/>
    <w:rsid w:val="007D2A40"/>
    <w:rsid w:val="007D322A"/>
    <w:rsid w:val="007D4041"/>
    <w:rsid w:val="007D5B14"/>
    <w:rsid w:val="007D5D38"/>
    <w:rsid w:val="007E310F"/>
    <w:rsid w:val="007E5E2B"/>
    <w:rsid w:val="007E7A94"/>
    <w:rsid w:val="007F00D0"/>
    <w:rsid w:val="007F264B"/>
    <w:rsid w:val="007F3483"/>
    <w:rsid w:val="007F3740"/>
    <w:rsid w:val="007F5621"/>
    <w:rsid w:val="007F616A"/>
    <w:rsid w:val="007F754E"/>
    <w:rsid w:val="00800801"/>
    <w:rsid w:val="0080165A"/>
    <w:rsid w:val="00802C3F"/>
    <w:rsid w:val="00802C84"/>
    <w:rsid w:val="00803292"/>
    <w:rsid w:val="00804641"/>
    <w:rsid w:val="0081068C"/>
    <w:rsid w:val="00810D85"/>
    <w:rsid w:val="00810E50"/>
    <w:rsid w:val="0081156B"/>
    <w:rsid w:val="0081287B"/>
    <w:rsid w:val="008130AF"/>
    <w:rsid w:val="00813F78"/>
    <w:rsid w:val="0081499E"/>
    <w:rsid w:val="00814BA5"/>
    <w:rsid w:val="0081586F"/>
    <w:rsid w:val="00816AA9"/>
    <w:rsid w:val="0082020F"/>
    <w:rsid w:val="0082064B"/>
    <w:rsid w:val="0082301F"/>
    <w:rsid w:val="008241DE"/>
    <w:rsid w:val="0082456B"/>
    <w:rsid w:val="008256D2"/>
    <w:rsid w:val="008278E9"/>
    <w:rsid w:val="00830C28"/>
    <w:rsid w:val="00830EC3"/>
    <w:rsid w:val="008315B0"/>
    <w:rsid w:val="00831756"/>
    <w:rsid w:val="008329FE"/>
    <w:rsid w:val="00834875"/>
    <w:rsid w:val="00835029"/>
    <w:rsid w:val="00836D54"/>
    <w:rsid w:val="00837FC3"/>
    <w:rsid w:val="00842F0D"/>
    <w:rsid w:val="008435FD"/>
    <w:rsid w:val="008444C0"/>
    <w:rsid w:val="00844BD7"/>
    <w:rsid w:val="00847523"/>
    <w:rsid w:val="00847536"/>
    <w:rsid w:val="00850502"/>
    <w:rsid w:val="008506A5"/>
    <w:rsid w:val="008525AE"/>
    <w:rsid w:val="0085290E"/>
    <w:rsid w:val="008573DA"/>
    <w:rsid w:val="00857D2A"/>
    <w:rsid w:val="00861560"/>
    <w:rsid w:val="008629DA"/>
    <w:rsid w:val="00862BC9"/>
    <w:rsid w:val="00863A20"/>
    <w:rsid w:val="00863C87"/>
    <w:rsid w:val="00865BBD"/>
    <w:rsid w:val="008660ED"/>
    <w:rsid w:val="00866C78"/>
    <w:rsid w:val="00867009"/>
    <w:rsid w:val="00867902"/>
    <w:rsid w:val="00867C46"/>
    <w:rsid w:val="008744D8"/>
    <w:rsid w:val="00874595"/>
    <w:rsid w:val="0087488F"/>
    <w:rsid w:val="00876E43"/>
    <w:rsid w:val="00877723"/>
    <w:rsid w:val="008936DB"/>
    <w:rsid w:val="00893D0F"/>
    <w:rsid w:val="008942A7"/>
    <w:rsid w:val="00895DEF"/>
    <w:rsid w:val="00897043"/>
    <w:rsid w:val="008A4B05"/>
    <w:rsid w:val="008A4E2E"/>
    <w:rsid w:val="008A5693"/>
    <w:rsid w:val="008A56FC"/>
    <w:rsid w:val="008A6AE4"/>
    <w:rsid w:val="008B01AD"/>
    <w:rsid w:val="008B1AFE"/>
    <w:rsid w:val="008B2B50"/>
    <w:rsid w:val="008B3312"/>
    <w:rsid w:val="008B4539"/>
    <w:rsid w:val="008B590C"/>
    <w:rsid w:val="008B5AF5"/>
    <w:rsid w:val="008B65AF"/>
    <w:rsid w:val="008C1203"/>
    <w:rsid w:val="008C1627"/>
    <w:rsid w:val="008C429A"/>
    <w:rsid w:val="008C7598"/>
    <w:rsid w:val="008C7A20"/>
    <w:rsid w:val="008D11A5"/>
    <w:rsid w:val="008D71B0"/>
    <w:rsid w:val="008E04EA"/>
    <w:rsid w:val="008E301A"/>
    <w:rsid w:val="008E3D15"/>
    <w:rsid w:val="008E462D"/>
    <w:rsid w:val="008E6A02"/>
    <w:rsid w:val="008E7A8E"/>
    <w:rsid w:val="008F1DA5"/>
    <w:rsid w:val="008F204F"/>
    <w:rsid w:val="008F24A2"/>
    <w:rsid w:val="008F380F"/>
    <w:rsid w:val="008F55A8"/>
    <w:rsid w:val="008F5A42"/>
    <w:rsid w:val="008F6162"/>
    <w:rsid w:val="008F72F3"/>
    <w:rsid w:val="0090010C"/>
    <w:rsid w:val="00901B54"/>
    <w:rsid w:val="00903220"/>
    <w:rsid w:val="00903598"/>
    <w:rsid w:val="00903F77"/>
    <w:rsid w:val="00904C1F"/>
    <w:rsid w:val="00905463"/>
    <w:rsid w:val="00906212"/>
    <w:rsid w:val="00906224"/>
    <w:rsid w:val="00910918"/>
    <w:rsid w:val="00912EE6"/>
    <w:rsid w:val="00913E37"/>
    <w:rsid w:val="00914181"/>
    <w:rsid w:val="0091642E"/>
    <w:rsid w:val="00917C57"/>
    <w:rsid w:val="009208EE"/>
    <w:rsid w:val="009226DA"/>
    <w:rsid w:val="00923BF7"/>
    <w:rsid w:val="00925867"/>
    <w:rsid w:val="00925BF1"/>
    <w:rsid w:val="00926410"/>
    <w:rsid w:val="00926D63"/>
    <w:rsid w:val="00933516"/>
    <w:rsid w:val="0093359D"/>
    <w:rsid w:val="009402E6"/>
    <w:rsid w:val="00941DC3"/>
    <w:rsid w:val="00942288"/>
    <w:rsid w:val="009452B2"/>
    <w:rsid w:val="00945423"/>
    <w:rsid w:val="00946B23"/>
    <w:rsid w:val="0095391F"/>
    <w:rsid w:val="0095393A"/>
    <w:rsid w:val="00953B6D"/>
    <w:rsid w:val="00954227"/>
    <w:rsid w:val="00954749"/>
    <w:rsid w:val="00955374"/>
    <w:rsid w:val="00956411"/>
    <w:rsid w:val="00961250"/>
    <w:rsid w:val="0096166A"/>
    <w:rsid w:val="00961E7A"/>
    <w:rsid w:val="00967390"/>
    <w:rsid w:val="009718E0"/>
    <w:rsid w:val="00971E02"/>
    <w:rsid w:val="009721F4"/>
    <w:rsid w:val="009724AA"/>
    <w:rsid w:val="0097261F"/>
    <w:rsid w:val="00972D4A"/>
    <w:rsid w:val="009733CD"/>
    <w:rsid w:val="00975116"/>
    <w:rsid w:val="00982A88"/>
    <w:rsid w:val="00983EB5"/>
    <w:rsid w:val="00984331"/>
    <w:rsid w:val="00985740"/>
    <w:rsid w:val="00990D65"/>
    <w:rsid w:val="00993184"/>
    <w:rsid w:val="00994A88"/>
    <w:rsid w:val="009954E2"/>
    <w:rsid w:val="00995DCE"/>
    <w:rsid w:val="00996B6C"/>
    <w:rsid w:val="00997362"/>
    <w:rsid w:val="00997A95"/>
    <w:rsid w:val="00997DAC"/>
    <w:rsid w:val="009A356C"/>
    <w:rsid w:val="009A3683"/>
    <w:rsid w:val="009A4820"/>
    <w:rsid w:val="009A5417"/>
    <w:rsid w:val="009A5BE9"/>
    <w:rsid w:val="009A5DF5"/>
    <w:rsid w:val="009A5F2D"/>
    <w:rsid w:val="009A63E4"/>
    <w:rsid w:val="009A6D33"/>
    <w:rsid w:val="009A6D42"/>
    <w:rsid w:val="009A7EA0"/>
    <w:rsid w:val="009B2444"/>
    <w:rsid w:val="009B2515"/>
    <w:rsid w:val="009B32F8"/>
    <w:rsid w:val="009B35C6"/>
    <w:rsid w:val="009B423C"/>
    <w:rsid w:val="009B46DE"/>
    <w:rsid w:val="009B4780"/>
    <w:rsid w:val="009B7BD0"/>
    <w:rsid w:val="009B7F0E"/>
    <w:rsid w:val="009C1376"/>
    <w:rsid w:val="009C1AD2"/>
    <w:rsid w:val="009C40C0"/>
    <w:rsid w:val="009C6D46"/>
    <w:rsid w:val="009C6E1A"/>
    <w:rsid w:val="009D3BA3"/>
    <w:rsid w:val="009D536D"/>
    <w:rsid w:val="009D6FCD"/>
    <w:rsid w:val="009E1FDB"/>
    <w:rsid w:val="009E2671"/>
    <w:rsid w:val="009E4E55"/>
    <w:rsid w:val="009E6465"/>
    <w:rsid w:val="009E7F1E"/>
    <w:rsid w:val="009F0649"/>
    <w:rsid w:val="009F09B1"/>
    <w:rsid w:val="009F0A52"/>
    <w:rsid w:val="009F1C50"/>
    <w:rsid w:val="00A02A8F"/>
    <w:rsid w:val="00A02B74"/>
    <w:rsid w:val="00A03700"/>
    <w:rsid w:val="00A055A5"/>
    <w:rsid w:val="00A07063"/>
    <w:rsid w:val="00A07856"/>
    <w:rsid w:val="00A1083D"/>
    <w:rsid w:val="00A1169C"/>
    <w:rsid w:val="00A12728"/>
    <w:rsid w:val="00A1425E"/>
    <w:rsid w:val="00A17FBF"/>
    <w:rsid w:val="00A2244D"/>
    <w:rsid w:val="00A22635"/>
    <w:rsid w:val="00A25026"/>
    <w:rsid w:val="00A255B9"/>
    <w:rsid w:val="00A32A1F"/>
    <w:rsid w:val="00A32CF7"/>
    <w:rsid w:val="00A362D1"/>
    <w:rsid w:val="00A417B9"/>
    <w:rsid w:val="00A429A1"/>
    <w:rsid w:val="00A44B15"/>
    <w:rsid w:val="00A467DF"/>
    <w:rsid w:val="00A47B06"/>
    <w:rsid w:val="00A527C4"/>
    <w:rsid w:val="00A532D6"/>
    <w:rsid w:val="00A551C9"/>
    <w:rsid w:val="00A55728"/>
    <w:rsid w:val="00A57650"/>
    <w:rsid w:val="00A57E2E"/>
    <w:rsid w:val="00A6091F"/>
    <w:rsid w:val="00A61246"/>
    <w:rsid w:val="00A620E6"/>
    <w:rsid w:val="00A638D1"/>
    <w:rsid w:val="00A654BE"/>
    <w:rsid w:val="00A66D09"/>
    <w:rsid w:val="00A70ED0"/>
    <w:rsid w:val="00A72979"/>
    <w:rsid w:val="00A736C0"/>
    <w:rsid w:val="00A74910"/>
    <w:rsid w:val="00A74D7E"/>
    <w:rsid w:val="00A7700B"/>
    <w:rsid w:val="00A81D71"/>
    <w:rsid w:val="00A8464F"/>
    <w:rsid w:val="00A8469B"/>
    <w:rsid w:val="00A84DE1"/>
    <w:rsid w:val="00A9099B"/>
    <w:rsid w:val="00A91574"/>
    <w:rsid w:val="00A91C51"/>
    <w:rsid w:val="00AA43A2"/>
    <w:rsid w:val="00AB5A77"/>
    <w:rsid w:val="00AC037D"/>
    <w:rsid w:val="00AC08AE"/>
    <w:rsid w:val="00AC0D8D"/>
    <w:rsid w:val="00AC3782"/>
    <w:rsid w:val="00AC3E42"/>
    <w:rsid w:val="00AC72C6"/>
    <w:rsid w:val="00AC764D"/>
    <w:rsid w:val="00AD093B"/>
    <w:rsid w:val="00AD352C"/>
    <w:rsid w:val="00AD3641"/>
    <w:rsid w:val="00AD416C"/>
    <w:rsid w:val="00AD4FCD"/>
    <w:rsid w:val="00AD6764"/>
    <w:rsid w:val="00AD7A8B"/>
    <w:rsid w:val="00AE085B"/>
    <w:rsid w:val="00AE2FDF"/>
    <w:rsid w:val="00AE5E82"/>
    <w:rsid w:val="00AF00AF"/>
    <w:rsid w:val="00AF1E60"/>
    <w:rsid w:val="00AF2E09"/>
    <w:rsid w:val="00AF2E8C"/>
    <w:rsid w:val="00AF315F"/>
    <w:rsid w:val="00AF3C7C"/>
    <w:rsid w:val="00AF405D"/>
    <w:rsid w:val="00AF661A"/>
    <w:rsid w:val="00AF662D"/>
    <w:rsid w:val="00B003A3"/>
    <w:rsid w:val="00B0075E"/>
    <w:rsid w:val="00B00F3D"/>
    <w:rsid w:val="00B02513"/>
    <w:rsid w:val="00B06F91"/>
    <w:rsid w:val="00B11152"/>
    <w:rsid w:val="00B12783"/>
    <w:rsid w:val="00B1510B"/>
    <w:rsid w:val="00B16F61"/>
    <w:rsid w:val="00B20300"/>
    <w:rsid w:val="00B20B49"/>
    <w:rsid w:val="00B21F80"/>
    <w:rsid w:val="00B266D3"/>
    <w:rsid w:val="00B27A2B"/>
    <w:rsid w:val="00B30F39"/>
    <w:rsid w:val="00B34AE1"/>
    <w:rsid w:val="00B35DE1"/>
    <w:rsid w:val="00B37B86"/>
    <w:rsid w:val="00B402F9"/>
    <w:rsid w:val="00B404AD"/>
    <w:rsid w:val="00B4181F"/>
    <w:rsid w:val="00B42F14"/>
    <w:rsid w:val="00B436AD"/>
    <w:rsid w:val="00B44A23"/>
    <w:rsid w:val="00B463E1"/>
    <w:rsid w:val="00B47415"/>
    <w:rsid w:val="00B50808"/>
    <w:rsid w:val="00B509EF"/>
    <w:rsid w:val="00B51FC9"/>
    <w:rsid w:val="00B53B7A"/>
    <w:rsid w:val="00B56D10"/>
    <w:rsid w:val="00B57077"/>
    <w:rsid w:val="00B62226"/>
    <w:rsid w:val="00B62DB1"/>
    <w:rsid w:val="00B6312B"/>
    <w:rsid w:val="00B64080"/>
    <w:rsid w:val="00B653AC"/>
    <w:rsid w:val="00B674E6"/>
    <w:rsid w:val="00B70116"/>
    <w:rsid w:val="00B70D0C"/>
    <w:rsid w:val="00B72DAF"/>
    <w:rsid w:val="00B74535"/>
    <w:rsid w:val="00B76D9B"/>
    <w:rsid w:val="00B77968"/>
    <w:rsid w:val="00B77C27"/>
    <w:rsid w:val="00B81889"/>
    <w:rsid w:val="00B8281E"/>
    <w:rsid w:val="00B84E62"/>
    <w:rsid w:val="00B85755"/>
    <w:rsid w:val="00B866D3"/>
    <w:rsid w:val="00B86AB8"/>
    <w:rsid w:val="00B902B1"/>
    <w:rsid w:val="00B9495A"/>
    <w:rsid w:val="00B94C3A"/>
    <w:rsid w:val="00B95007"/>
    <w:rsid w:val="00B9662E"/>
    <w:rsid w:val="00B969F8"/>
    <w:rsid w:val="00B96B9B"/>
    <w:rsid w:val="00B96CFD"/>
    <w:rsid w:val="00B978DA"/>
    <w:rsid w:val="00BA1217"/>
    <w:rsid w:val="00BA2EA3"/>
    <w:rsid w:val="00BA4162"/>
    <w:rsid w:val="00BA5C5A"/>
    <w:rsid w:val="00BA7B91"/>
    <w:rsid w:val="00BB0E4C"/>
    <w:rsid w:val="00BB1264"/>
    <w:rsid w:val="00BB4B6C"/>
    <w:rsid w:val="00BB4BC0"/>
    <w:rsid w:val="00BB4DF4"/>
    <w:rsid w:val="00BB5EF8"/>
    <w:rsid w:val="00BB6A61"/>
    <w:rsid w:val="00BC0081"/>
    <w:rsid w:val="00BC2732"/>
    <w:rsid w:val="00BC6D77"/>
    <w:rsid w:val="00BC7B73"/>
    <w:rsid w:val="00BC7CF7"/>
    <w:rsid w:val="00BD0A5A"/>
    <w:rsid w:val="00BD2900"/>
    <w:rsid w:val="00BD4806"/>
    <w:rsid w:val="00BD4EEA"/>
    <w:rsid w:val="00BD5D54"/>
    <w:rsid w:val="00BD5ECE"/>
    <w:rsid w:val="00BD6A64"/>
    <w:rsid w:val="00BE1B64"/>
    <w:rsid w:val="00BF400A"/>
    <w:rsid w:val="00BF6930"/>
    <w:rsid w:val="00C02562"/>
    <w:rsid w:val="00C04B97"/>
    <w:rsid w:val="00C10573"/>
    <w:rsid w:val="00C10C40"/>
    <w:rsid w:val="00C113E7"/>
    <w:rsid w:val="00C1226C"/>
    <w:rsid w:val="00C12866"/>
    <w:rsid w:val="00C13DE9"/>
    <w:rsid w:val="00C13E6D"/>
    <w:rsid w:val="00C17F24"/>
    <w:rsid w:val="00C20665"/>
    <w:rsid w:val="00C2127F"/>
    <w:rsid w:val="00C2468A"/>
    <w:rsid w:val="00C2680E"/>
    <w:rsid w:val="00C27407"/>
    <w:rsid w:val="00C30036"/>
    <w:rsid w:val="00C31092"/>
    <w:rsid w:val="00C328AB"/>
    <w:rsid w:val="00C34E54"/>
    <w:rsid w:val="00C36708"/>
    <w:rsid w:val="00C37FF2"/>
    <w:rsid w:val="00C4101B"/>
    <w:rsid w:val="00C44CE4"/>
    <w:rsid w:val="00C45302"/>
    <w:rsid w:val="00C51D87"/>
    <w:rsid w:val="00C54E95"/>
    <w:rsid w:val="00C555AC"/>
    <w:rsid w:val="00C56678"/>
    <w:rsid w:val="00C5688D"/>
    <w:rsid w:val="00C57E19"/>
    <w:rsid w:val="00C621E5"/>
    <w:rsid w:val="00C62273"/>
    <w:rsid w:val="00C62D01"/>
    <w:rsid w:val="00C704C6"/>
    <w:rsid w:val="00C70D0E"/>
    <w:rsid w:val="00C72233"/>
    <w:rsid w:val="00C72BC5"/>
    <w:rsid w:val="00C73443"/>
    <w:rsid w:val="00C7397C"/>
    <w:rsid w:val="00C74452"/>
    <w:rsid w:val="00C750D6"/>
    <w:rsid w:val="00C770B3"/>
    <w:rsid w:val="00C801AA"/>
    <w:rsid w:val="00C84095"/>
    <w:rsid w:val="00C85271"/>
    <w:rsid w:val="00C90081"/>
    <w:rsid w:val="00C91E53"/>
    <w:rsid w:val="00C920DC"/>
    <w:rsid w:val="00C92B9A"/>
    <w:rsid w:val="00C92DB5"/>
    <w:rsid w:val="00C94938"/>
    <w:rsid w:val="00C951AE"/>
    <w:rsid w:val="00C96B5E"/>
    <w:rsid w:val="00CA0A9C"/>
    <w:rsid w:val="00CA2072"/>
    <w:rsid w:val="00CA23DB"/>
    <w:rsid w:val="00CA3C9A"/>
    <w:rsid w:val="00CA587D"/>
    <w:rsid w:val="00CA5FC9"/>
    <w:rsid w:val="00CB045A"/>
    <w:rsid w:val="00CB0AB1"/>
    <w:rsid w:val="00CB26B9"/>
    <w:rsid w:val="00CB3474"/>
    <w:rsid w:val="00CB6BE1"/>
    <w:rsid w:val="00CB6E38"/>
    <w:rsid w:val="00CB7396"/>
    <w:rsid w:val="00CC074E"/>
    <w:rsid w:val="00CC1BA2"/>
    <w:rsid w:val="00CC1F4B"/>
    <w:rsid w:val="00CC6B52"/>
    <w:rsid w:val="00CD1353"/>
    <w:rsid w:val="00CD2DFE"/>
    <w:rsid w:val="00CD35D1"/>
    <w:rsid w:val="00CD4460"/>
    <w:rsid w:val="00CD4FE8"/>
    <w:rsid w:val="00CD6334"/>
    <w:rsid w:val="00CD6369"/>
    <w:rsid w:val="00CE1358"/>
    <w:rsid w:val="00CE5053"/>
    <w:rsid w:val="00CF0936"/>
    <w:rsid w:val="00CF396C"/>
    <w:rsid w:val="00CF4370"/>
    <w:rsid w:val="00CF4D17"/>
    <w:rsid w:val="00CF616B"/>
    <w:rsid w:val="00CF6C8F"/>
    <w:rsid w:val="00CF7322"/>
    <w:rsid w:val="00D01CA0"/>
    <w:rsid w:val="00D02AAD"/>
    <w:rsid w:val="00D06424"/>
    <w:rsid w:val="00D10FB1"/>
    <w:rsid w:val="00D12759"/>
    <w:rsid w:val="00D14C58"/>
    <w:rsid w:val="00D16096"/>
    <w:rsid w:val="00D163A7"/>
    <w:rsid w:val="00D1756A"/>
    <w:rsid w:val="00D21874"/>
    <w:rsid w:val="00D22938"/>
    <w:rsid w:val="00D237BE"/>
    <w:rsid w:val="00D240F5"/>
    <w:rsid w:val="00D26253"/>
    <w:rsid w:val="00D27AB5"/>
    <w:rsid w:val="00D27BD1"/>
    <w:rsid w:val="00D27F4F"/>
    <w:rsid w:val="00D3061C"/>
    <w:rsid w:val="00D312F8"/>
    <w:rsid w:val="00D328F3"/>
    <w:rsid w:val="00D34305"/>
    <w:rsid w:val="00D344D1"/>
    <w:rsid w:val="00D347AC"/>
    <w:rsid w:val="00D353A1"/>
    <w:rsid w:val="00D35FE9"/>
    <w:rsid w:val="00D37B8B"/>
    <w:rsid w:val="00D44CC3"/>
    <w:rsid w:val="00D463C2"/>
    <w:rsid w:val="00D4756F"/>
    <w:rsid w:val="00D51241"/>
    <w:rsid w:val="00D53157"/>
    <w:rsid w:val="00D535A1"/>
    <w:rsid w:val="00D626C5"/>
    <w:rsid w:val="00D72672"/>
    <w:rsid w:val="00D72CBC"/>
    <w:rsid w:val="00D7354A"/>
    <w:rsid w:val="00D7476A"/>
    <w:rsid w:val="00D76373"/>
    <w:rsid w:val="00D76FE8"/>
    <w:rsid w:val="00D77B5A"/>
    <w:rsid w:val="00D8158C"/>
    <w:rsid w:val="00D823E2"/>
    <w:rsid w:val="00D85BEF"/>
    <w:rsid w:val="00D8792E"/>
    <w:rsid w:val="00D93847"/>
    <w:rsid w:val="00D94321"/>
    <w:rsid w:val="00D9457C"/>
    <w:rsid w:val="00D953A1"/>
    <w:rsid w:val="00D97180"/>
    <w:rsid w:val="00DA0D8E"/>
    <w:rsid w:val="00DA1BEB"/>
    <w:rsid w:val="00DA4392"/>
    <w:rsid w:val="00DA5FD7"/>
    <w:rsid w:val="00DA69BD"/>
    <w:rsid w:val="00DA6F66"/>
    <w:rsid w:val="00DB2AB0"/>
    <w:rsid w:val="00DB6E18"/>
    <w:rsid w:val="00DC0F58"/>
    <w:rsid w:val="00DC1F50"/>
    <w:rsid w:val="00DC2602"/>
    <w:rsid w:val="00DC7AF3"/>
    <w:rsid w:val="00DD0D1A"/>
    <w:rsid w:val="00DD422B"/>
    <w:rsid w:val="00DD49DE"/>
    <w:rsid w:val="00DD6397"/>
    <w:rsid w:val="00DE0522"/>
    <w:rsid w:val="00DE1138"/>
    <w:rsid w:val="00DE1F61"/>
    <w:rsid w:val="00DE20E7"/>
    <w:rsid w:val="00DE3372"/>
    <w:rsid w:val="00DE6009"/>
    <w:rsid w:val="00DE64D9"/>
    <w:rsid w:val="00DE6BB4"/>
    <w:rsid w:val="00DE7464"/>
    <w:rsid w:val="00DE77CB"/>
    <w:rsid w:val="00DF0212"/>
    <w:rsid w:val="00DF4A44"/>
    <w:rsid w:val="00DF5FF6"/>
    <w:rsid w:val="00DF6537"/>
    <w:rsid w:val="00DF66E8"/>
    <w:rsid w:val="00DF6930"/>
    <w:rsid w:val="00E05228"/>
    <w:rsid w:val="00E0718D"/>
    <w:rsid w:val="00E072A6"/>
    <w:rsid w:val="00E16600"/>
    <w:rsid w:val="00E1700A"/>
    <w:rsid w:val="00E17150"/>
    <w:rsid w:val="00E17714"/>
    <w:rsid w:val="00E179EB"/>
    <w:rsid w:val="00E17DF7"/>
    <w:rsid w:val="00E20E81"/>
    <w:rsid w:val="00E23072"/>
    <w:rsid w:val="00E23529"/>
    <w:rsid w:val="00E2369A"/>
    <w:rsid w:val="00E254BA"/>
    <w:rsid w:val="00E271A3"/>
    <w:rsid w:val="00E32441"/>
    <w:rsid w:val="00E327DA"/>
    <w:rsid w:val="00E34C69"/>
    <w:rsid w:val="00E36736"/>
    <w:rsid w:val="00E3744C"/>
    <w:rsid w:val="00E40ED2"/>
    <w:rsid w:val="00E41E15"/>
    <w:rsid w:val="00E438FB"/>
    <w:rsid w:val="00E43B2B"/>
    <w:rsid w:val="00E44C6F"/>
    <w:rsid w:val="00E4555F"/>
    <w:rsid w:val="00E4588E"/>
    <w:rsid w:val="00E47820"/>
    <w:rsid w:val="00E47D25"/>
    <w:rsid w:val="00E50431"/>
    <w:rsid w:val="00E569E6"/>
    <w:rsid w:val="00E61E84"/>
    <w:rsid w:val="00E64D4B"/>
    <w:rsid w:val="00E669D3"/>
    <w:rsid w:val="00E67971"/>
    <w:rsid w:val="00E7275C"/>
    <w:rsid w:val="00E756C4"/>
    <w:rsid w:val="00E77D4A"/>
    <w:rsid w:val="00E800F2"/>
    <w:rsid w:val="00E82D8E"/>
    <w:rsid w:val="00E8347B"/>
    <w:rsid w:val="00E9464D"/>
    <w:rsid w:val="00E952FA"/>
    <w:rsid w:val="00E95853"/>
    <w:rsid w:val="00E963F1"/>
    <w:rsid w:val="00E974A3"/>
    <w:rsid w:val="00E974CF"/>
    <w:rsid w:val="00EA0A4E"/>
    <w:rsid w:val="00EA176B"/>
    <w:rsid w:val="00EA28A1"/>
    <w:rsid w:val="00EB0AB1"/>
    <w:rsid w:val="00EB17BF"/>
    <w:rsid w:val="00EB191D"/>
    <w:rsid w:val="00EB324F"/>
    <w:rsid w:val="00EB336B"/>
    <w:rsid w:val="00EB53C7"/>
    <w:rsid w:val="00EB5BA5"/>
    <w:rsid w:val="00EB5CFF"/>
    <w:rsid w:val="00EC0451"/>
    <w:rsid w:val="00EC30BB"/>
    <w:rsid w:val="00EC442C"/>
    <w:rsid w:val="00EC4601"/>
    <w:rsid w:val="00EC6CB9"/>
    <w:rsid w:val="00ED0888"/>
    <w:rsid w:val="00ED1EC2"/>
    <w:rsid w:val="00ED271D"/>
    <w:rsid w:val="00ED2B86"/>
    <w:rsid w:val="00ED334E"/>
    <w:rsid w:val="00ED41B2"/>
    <w:rsid w:val="00ED4B9C"/>
    <w:rsid w:val="00ED6102"/>
    <w:rsid w:val="00ED6DE2"/>
    <w:rsid w:val="00EE04AB"/>
    <w:rsid w:val="00EE1290"/>
    <w:rsid w:val="00EE2919"/>
    <w:rsid w:val="00EE2B27"/>
    <w:rsid w:val="00EE3196"/>
    <w:rsid w:val="00EE3EBF"/>
    <w:rsid w:val="00EE501B"/>
    <w:rsid w:val="00EE5271"/>
    <w:rsid w:val="00EF1385"/>
    <w:rsid w:val="00EF36CF"/>
    <w:rsid w:val="00EF3F30"/>
    <w:rsid w:val="00EF4D85"/>
    <w:rsid w:val="00EF57E4"/>
    <w:rsid w:val="00EF59AB"/>
    <w:rsid w:val="00F00466"/>
    <w:rsid w:val="00F038EC"/>
    <w:rsid w:val="00F04D75"/>
    <w:rsid w:val="00F059CA"/>
    <w:rsid w:val="00F07B5F"/>
    <w:rsid w:val="00F10061"/>
    <w:rsid w:val="00F112F8"/>
    <w:rsid w:val="00F13AF2"/>
    <w:rsid w:val="00F154C3"/>
    <w:rsid w:val="00F209A4"/>
    <w:rsid w:val="00F22788"/>
    <w:rsid w:val="00F3279D"/>
    <w:rsid w:val="00F32E0B"/>
    <w:rsid w:val="00F37261"/>
    <w:rsid w:val="00F37312"/>
    <w:rsid w:val="00F425DD"/>
    <w:rsid w:val="00F44D61"/>
    <w:rsid w:val="00F47D6C"/>
    <w:rsid w:val="00F51755"/>
    <w:rsid w:val="00F52736"/>
    <w:rsid w:val="00F5288E"/>
    <w:rsid w:val="00F54A1F"/>
    <w:rsid w:val="00F56541"/>
    <w:rsid w:val="00F575B4"/>
    <w:rsid w:val="00F609D4"/>
    <w:rsid w:val="00F631A3"/>
    <w:rsid w:val="00F67F99"/>
    <w:rsid w:val="00F700D8"/>
    <w:rsid w:val="00F72256"/>
    <w:rsid w:val="00F7552D"/>
    <w:rsid w:val="00F76960"/>
    <w:rsid w:val="00F76C36"/>
    <w:rsid w:val="00F77026"/>
    <w:rsid w:val="00F77C77"/>
    <w:rsid w:val="00F852E8"/>
    <w:rsid w:val="00F8530F"/>
    <w:rsid w:val="00F86606"/>
    <w:rsid w:val="00F91C7F"/>
    <w:rsid w:val="00F9301D"/>
    <w:rsid w:val="00F93A29"/>
    <w:rsid w:val="00FA0687"/>
    <w:rsid w:val="00FA2A4F"/>
    <w:rsid w:val="00FA412C"/>
    <w:rsid w:val="00FA6A40"/>
    <w:rsid w:val="00FA7355"/>
    <w:rsid w:val="00FB016B"/>
    <w:rsid w:val="00FB309B"/>
    <w:rsid w:val="00FB3D22"/>
    <w:rsid w:val="00FB3F6F"/>
    <w:rsid w:val="00FB4D08"/>
    <w:rsid w:val="00FB563B"/>
    <w:rsid w:val="00FB6262"/>
    <w:rsid w:val="00FB6B62"/>
    <w:rsid w:val="00FB6CDD"/>
    <w:rsid w:val="00FC04E5"/>
    <w:rsid w:val="00FC19D4"/>
    <w:rsid w:val="00FC1CCE"/>
    <w:rsid w:val="00FC28D0"/>
    <w:rsid w:val="00FC5D96"/>
    <w:rsid w:val="00FD2500"/>
    <w:rsid w:val="00FD2BA7"/>
    <w:rsid w:val="00FD39AE"/>
    <w:rsid w:val="00FD4EEE"/>
    <w:rsid w:val="00FD7E16"/>
    <w:rsid w:val="00FE12EA"/>
    <w:rsid w:val="00FE1975"/>
    <w:rsid w:val="00FE2177"/>
    <w:rsid w:val="00FE26C8"/>
    <w:rsid w:val="00FE2F1E"/>
    <w:rsid w:val="00FE2FDB"/>
    <w:rsid w:val="00FE3F6A"/>
    <w:rsid w:val="00FE4BE6"/>
    <w:rsid w:val="00FE5D42"/>
    <w:rsid w:val="00FE7846"/>
    <w:rsid w:val="00FF03DF"/>
    <w:rsid w:val="00FF0404"/>
    <w:rsid w:val="00FF0530"/>
    <w:rsid w:val="00FF1EF3"/>
    <w:rsid w:val="00FF297A"/>
    <w:rsid w:val="00FF2D20"/>
    <w:rsid w:val="00FF4E0E"/>
    <w:rsid w:val="00FF684D"/>
    <w:rsid w:val="00FF793D"/>
    <w:rsid w:val="00FF7B0F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34C7EA"/>
  <w15:docId w15:val="{9371B596-6E73-4112-A143-6D04C06E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37BE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4E7B7C"/>
    <w:pPr>
      <w:keepNext/>
      <w:keepLines/>
      <w:spacing w:after="0" w:line="240" w:lineRule="auto"/>
      <w:outlineLvl w:val="0"/>
    </w:pPr>
    <w:rPr>
      <w:rFonts w:ascii="B Nazanin" w:eastAsiaTheme="majorEastAsia" w:hAnsi="B Nazanin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link w:val="msolistparagraphChar"/>
    <w:rsid w:val="00D237BE"/>
    <w:pPr>
      <w:ind w:left="720"/>
      <w:contextualSpacing/>
    </w:pPr>
  </w:style>
  <w:style w:type="paragraph" w:styleId="Header">
    <w:name w:val="header"/>
    <w:basedOn w:val="Normal"/>
    <w:link w:val="HeaderChar"/>
    <w:rsid w:val="00C13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DE9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C13D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DE9"/>
    <w:rPr>
      <w:rFonts w:ascii="Calibri" w:hAnsi="Calibri" w:cs="Arial"/>
      <w:sz w:val="22"/>
      <w:szCs w:val="22"/>
    </w:rPr>
  </w:style>
  <w:style w:type="table" w:styleId="TableGrid">
    <w:name w:val="Table Grid"/>
    <w:basedOn w:val="TableNormal"/>
    <w:rsid w:val="00CD3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D7E16"/>
    <w:rPr>
      <w:color w:val="0000FF"/>
      <w:u w:val="single"/>
    </w:rPr>
  </w:style>
  <w:style w:type="paragraph" w:styleId="ListParagraph">
    <w:name w:val="List Paragraph"/>
    <w:basedOn w:val="Normal"/>
    <w:uiPriority w:val="34"/>
    <w:rsid w:val="00B56D10"/>
    <w:pPr>
      <w:ind w:left="720"/>
      <w:contextualSpacing/>
    </w:pPr>
  </w:style>
  <w:style w:type="character" w:styleId="CommentReference">
    <w:name w:val="annotation reference"/>
    <w:basedOn w:val="DefaultParagraphFont"/>
    <w:rsid w:val="009B32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2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B32F8"/>
    <w:rPr>
      <w:rFonts w:ascii="Calibri" w:hAnsi="Calibri" w:cs="Arial"/>
    </w:rPr>
  </w:style>
  <w:style w:type="paragraph" w:styleId="CommentSubject">
    <w:name w:val="annotation subject"/>
    <w:basedOn w:val="CommentText"/>
    <w:next w:val="CommentText"/>
    <w:link w:val="CommentSubjectChar"/>
    <w:rsid w:val="009B3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2F8"/>
    <w:rPr>
      <w:rFonts w:ascii="Calibri" w:hAnsi="Calibri" w:cs="Arial"/>
      <w:b/>
      <w:bCs/>
    </w:rPr>
  </w:style>
  <w:style w:type="paragraph" w:styleId="BalloonText">
    <w:name w:val="Balloon Text"/>
    <w:basedOn w:val="Normal"/>
    <w:link w:val="BalloonTextChar"/>
    <w:rsid w:val="009B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32F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14C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14C52"/>
    <w:rPr>
      <w:rFonts w:ascii="Calibri" w:hAnsi="Calibri" w:cs="Arial"/>
    </w:rPr>
  </w:style>
  <w:style w:type="character" w:styleId="FootnoteReference">
    <w:name w:val="footnote reference"/>
    <w:basedOn w:val="DefaultParagraphFont"/>
    <w:rsid w:val="00714C52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231D3"/>
    <w:pPr>
      <w:bidi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F1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154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E7B7C"/>
    <w:rPr>
      <w:rFonts w:ascii="B Nazanin" w:eastAsiaTheme="majorEastAsia" w:hAnsi="B Nazanin" w:cstheme="majorBidi"/>
      <w:b/>
      <w:bCs/>
      <w:sz w:val="28"/>
      <w:szCs w:val="28"/>
    </w:rPr>
  </w:style>
  <w:style w:type="paragraph" w:customStyle="1" w:styleId="Text">
    <w:name w:val="Text"/>
    <w:basedOn w:val="Normal"/>
    <w:link w:val="TextChar"/>
    <w:rsid w:val="00FB6CDD"/>
    <w:pPr>
      <w:bidi/>
      <w:spacing w:after="0" w:line="240" w:lineRule="auto"/>
      <w:ind w:firstLine="340"/>
      <w:jc w:val="lowKashida"/>
    </w:pPr>
    <w:rPr>
      <w:rFonts w:ascii="Times New Roman" w:eastAsia="Times New Roman" w:hAnsi="Times New Roman" w:cs="Nazanin"/>
      <w:sz w:val="20"/>
      <w:lang w:eastAsia="en-US" w:bidi="fa-IR"/>
    </w:rPr>
  </w:style>
  <w:style w:type="character" w:customStyle="1" w:styleId="TextChar">
    <w:name w:val="Text Char"/>
    <w:basedOn w:val="DefaultParagraphFont"/>
    <w:link w:val="Text"/>
    <w:rsid w:val="00FB6CDD"/>
    <w:rPr>
      <w:rFonts w:eastAsia="Times New Roman" w:cs="Nazanin"/>
      <w:szCs w:val="22"/>
      <w:lang w:eastAsia="en-US" w:bidi="fa-IR"/>
    </w:rPr>
  </w:style>
  <w:style w:type="character" w:customStyle="1" w:styleId="trectitle1">
    <w:name w:val="trectitle1"/>
    <w:basedOn w:val="DefaultParagraphFont"/>
    <w:rsid w:val="00183314"/>
    <w:rPr>
      <w:b/>
      <w:bCs/>
    </w:rPr>
  </w:style>
  <w:style w:type="paragraph" w:customStyle="1" w:styleId="1">
    <w:name w:val="عنوان سطح 1"/>
    <w:basedOn w:val="Normal"/>
    <w:link w:val="1Char"/>
    <w:qFormat/>
    <w:rsid w:val="00A44B15"/>
    <w:pPr>
      <w:numPr>
        <w:numId w:val="2"/>
      </w:numPr>
      <w:bidi/>
      <w:spacing w:before="200" w:after="0" w:line="240" w:lineRule="auto"/>
      <w:ind w:left="374" w:hanging="374"/>
      <w:contextualSpacing/>
      <w:jc w:val="both"/>
    </w:pPr>
    <w:rPr>
      <w:rFonts w:ascii="Times New Roman" w:eastAsia="Times New Roman" w:hAnsi="Times New Roman" w:cs="B Nazanin"/>
      <w:b/>
      <w:bCs/>
      <w:sz w:val="18"/>
      <w:szCs w:val="20"/>
      <w:lang w:bidi="fa-IR"/>
    </w:rPr>
  </w:style>
  <w:style w:type="paragraph" w:customStyle="1" w:styleId="23">
    <w:name w:val="عنوان سطح 2 و 3"/>
    <w:basedOn w:val="Normal"/>
    <w:link w:val="23Char"/>
    <w:qFormat/>
    <w:rsid w:val="003140D1"/>
    <w:pPr>
      <w:bidi/>
      <w:spacing w:before="200" w:after="0" w:line="240" w:lineRule="auto"/>
      <w:contextualSpacing/>
      <w:jc w:val="both"/>
      <w:outlineLvl w:val="0"/>
    </w:pPr>
    <w:rPr>
      <w:rFonts w:ascii="Times New Roman" w:eastAsia="Times New Roman" w:hAnsi="Times New Roman" w:cs="B Nazanin"/>
      <w:b/>
      <w:bCs/>
      <w:sz w:val="16"/>
      <w:szCs w:val="18"/>
      <w:lang w:bidi="fa-IR"/>
    </w:rPr>
  </w:style>
  <w:style w:type="character" w:customStyle="1" w:styleId="1Char">
    <w:name w:val="عنوان سطح 1 Char"/>
    <w:basedOn w:val="DefaultParagraphFont"/>
    <w:link w:val="1"/>
    <w:rsid w:val="00A44B15"/>
    <w:rPr>
      <w:rFonts w:eastAsia="Times New Roman" w:cs="B Nazanin"/>
      <w:b/>
      <w:bCs/>
      <w:sz w:val="18"/>
      <w:lang w:bidi="fa-IR"/>
    </w:rPr>
  </w:style>
  <w:style w:type="paragraph" w:customStyle="1" w:styleId="a">
    <w:name w:val="متن اصلی"/>
    <w:basedOn w:val="Normal"/>
    <w:link w:val="Char"/>
    <w:qFormat/>
    <w:rsid w:val="00FF2D20"/>
    <w:pPr>
      <w:bidi/>
      <w:spacing w:after="0" w:line="240" w:lineRule="auto"/>
      <w:ind w:firstLine="284"/>
      <w:jc w:val="both"/>
    </w:pPr>
    <w:rPr>
      <w:rFonts w:asciiTheme="majorBidi" w:eastAsia="Times New Roman" w:hAnsiTheme="majorBidi" w:cs="B Nazanin"/>
      <w:sz w:val="18"/>
      <w:szCs w:val="20"/>
      <w:lang w:bidi="fa-IR"/>
    </w:rPr>
  </w:style>
  <w:style w:type="character" w:customStyle="1" w:styleId="23Char">
    <w:name w:val="عنوان سطح 2 و 3 Char"/>
    <w:basedOn w:val="DefaultParagraphFont"/>
    <w:link w:val="23"/>
    <w:rsid w:val="003140D1"/>
    <w:rPr>
      <w:rFonts w:eastAsia="Times New Roman" w:cs="B Nazanin"/>
      <w:b/>
      <w:bCs/>
      <w:sz w:val="16"/>
      <w:szCs w:val="18"/>
      <w:lang w:bidi="fa-IR"/>
    </w:rPr>
  </w:style>
  <w:style w:type="paragraph" w:customStyle="1" w:styleId="a0">
    <w:name w:val="عنوان شکل‏ و جدول‏"/>
    <w:basedOn w:val="Normal"/>
    <w:link w:val="Char0"/>
    <w:rsid w:val="0011026A"/>
    <w:pPr>
      <w:bidi/>
      <w:spacing w:after="0" w:line="240" w:lineRule="auto"/>
      <w:jc w:val="center"/>
    </w:pPr>
  </w:style>
  <w:style w:type="character" w:customStyle="1" w:styleId="Char">
    <w:name w:val="متن اصلی Char"/>
    <w:basedOn w:val="DefaultParagraphFont"/>
    <w:link w:val="a"/>
    <w:rsid w:val="00FF2D20"/>
    <w:rPr>
      <w:rFonts w:asciiTheme="majorBidi" w:eastAsia="Times New Roman" w:hAnsiTheme="majorBidi" w:cs="B Nazanin"/>
      <w:sz w:val="18"/>
      <w:lang w:bidi="fa-IR"/>
    </w:rPr>
  </w:style>
  <w:style w:type="paragraph" w:customStyle="1" w:styleId="a1">
    <w:name w:val="عنوان شکل و جدول"/>
    <w:basedOn w:val="Normal"/>
    <w:link w:val="Char1"/>
    <w:rsid w:val="0011026A"/>
    <w:pPr>
      <w:bidi/>
      <w:spacing w:after="0" w:line="240" w:lineRule="auto"/>
      <w:jc w:val="center"/>
    </w:pPr>
    <w:rPr>
      <w:rFonts w:cs="B Nazanin"/>
      <w:sz w:val="14"/>
      <w:szCs w:val="18"/>
    </w:rPr>
  </w:style>
  <w:style w:type="character" w:customStyle="1" w:styleId="Char0">
    <w:name w:val="عنوان شکل‏ و جدول‏ Char"/>
    <w:basedOn w:val="DefaultParagraphFont"/>
    <w:link w:val="a0"/>
    <w:rsid w:val="0011026A"/>
    <w:rPr>
      <w:rFonts w:ascii="Calibri" w:hAnsi="Calibri" w:cs="Arial"/>
      <w:sz w:val="22"/>
      <w:szCs w:val="22"/>
    </w:rPr>
  </w:style>
  <w:style w:type="paragraph" w:customStyle="1" w:styleId="a2">
    <w:name w:val="چکیده"/>
    <w:basedOn w:val="Normal"/>
    <w:link w:val="Char2"/>
    <w:qFormat/>
    <w:rsid w:val="00494BD8"/>
    <w:pPr>
      <w:bidi/>
      <w:spacing w:after="0" w:line="240" w:lineRule="auto"/>
      <w:jc w:val="both"/>
    </w:pPr>
    <w:rPr>
      <w:rFonts w:asciiTheme="majorBidi" w:eastAsia="Times New Roman" w:hAnsiTheme="majorBidi" w:cs="B Nazanin"/>
      <w:sz w:val="16"/>
      <w:szCs w:val="18"/>
    </w:rPr>
  </w:style>
  <w:style w:type="character" w:customStyle="1" w:styleId="Char1">
    <w:name w:val="عنوان شکل و جدول Char"/>
    <w:basedOn w:val="DefaultParagraphFont"/>
    <w:link w:val="a1"/>
    <w:rsid w:val="0011026A"/>
    <w:rPr>
      <w:rFonts w:ascii="Calibri" w:hAnsi="Calibri" w:cs="B Nazanin"/>
      <w:sz w:val="14"/>
      <w:szCs w:val="18"/>
    </w:rPr>
  </w:style>
  <w:style w:type="paragraph" w:customStyle="1" w:styleId="a3">
    <w:name w:val="کلید واژگان فارسی"/>
    <w:basedOn w:val="Normal"/>
    <w:link w:val="Char3"/>
    <w:rsid w:val="00565ECE"/>
    <w:pPr>
      <w:bidi/>
      <w:spacing w:line="240" w:lineRule="auto"/>
      <w:contextualSpacing/>
      <w:jc w:val="both"/>
    </w:pPr>
  </w:style>
  <w:style w:type="character" w:customStyle="1" w:styleId="Char2">
    <w:name w:val="چکیده Char"/>
    <w:basedOn w:val="DefaultParagraphFont"/>
    <w:link w:val="a2"/>
    <w:rsid w:val="00494BD8"/>
    <w:rPr>
      <w:rFonts w:asciiTheme="majorBidi" w:eastAsia="Times New Roman" w:hAnsiTheme="majorBidi" w:cs="B Nazanin"/>
      <w:sz w:val="16"/>
      <w:szCs w:val="18"/>
    </w:rPr>
  </w:style>
  <w:style w:type="paragraph" w:customStyle="1" w:styleId="Abstract">
    <w:name w:val="Abstract"/>
    <w:basedOn w:val="Normal"/>
    <w:link w:val="AbstractChar"/>
    <w:qFormat/>
    <w:rsid w:val="00197A96"/>
    <w:pPr>
      <w:spacing w:after="0" w:line="240" w:lineRule="auto"/>
      <w:jc w:val="both"/>
    </w:pPr>
    <w:rPr>
      <w:rFonts w:asciiTheme="majorBidi" w:eastAsiaTheme="minorEastAsia" w:hAnsiTheme="majorBidi" w:cs="B Nazanin"/>
      <w:sz w:val="16"/>
      <w:szCs w:val="16"/>
    </w:rPr>
  </w:style>
  <w:style w:type="character" w:customStyle="1" w:styleId="Char3">
    <w:name w:val="کلید واژگان فارسی Char"/>
    <w:basedOn w:val="DefaultParagraphFont"/>
    <w:link w:val="a3"/>
    <w:rsid w:val="00565ECE"/>
    <w:rPr>
      <w:rFonts w:ascii="Calibri" w:hAnsi="Calibri" w:cs="Arial"/>
      <w:sz w:val="22"/>
      <w:szCs w:val="22"/>
    </w:rPr>
  </w:style>
  <w:style w:type="paragraph" w:customStyle="1" w:styleId="Keywords">
    <w:name w:val="Keywords"/>
    <w:basedOn w:val="Normal"/>
    <w:link w:val="KeywordsChar"/>
    <w:qFormat/>
    <w:rsid w:val="006F0568"/>
    <w:pPr>
      <w:spacing w:after="0" w:line="240" w:lineRule="auto"/>
    </w:pPr>
    <w:rPr>
      <w:rFonts w:ascii="Times New Roman" w:eastAsiaTheme="minorEastAsia" w:hAnsi="Times New Roman" w:cs="B Nazanin"/>
      <w:bCs/>
      <w:sz w:val="15"/>
      <w:szCs w:val="15"/>
    </w:rPr>
  </w:style>
  <w:style w:type="character" w:customStyle="1" w:styleId="AbstractChar">
    <w:name w:val="Abstract Char"/>
    <w:basedOn w:val="DefaultParagraphFont"/>
    <w:link w:val="Abstract"/>
    <w:rsid w:val="00197A96"/>
    <w:rPr>
      <w:rFonts w:asciiTheme="majorBidi" w:eastAsiaTheme="minorEastAsia" w:hAnsiTheme="majorBidi" w:cs="B Nazanin"/>
      <w:sz w:val="16"/>
      <w:szCs w:val="16"/>
    </w:rPr>
  </w:style>
  <w:style w:type="character" w:customStyle="1" w:styleId="KeywordsChar">
    <w:name w:val="Keywords Char"/>
    <w:basedOn w:val="DefaultParagraphFont"/>
    <w:link w:val="Keywords"/>
    <w:rsid w:val="006F0568"/>
    <w:rPr>
      <w:rFonts w:eastAsiaTheme="minorEastAsia" w:cs="B Nazanin"/>
      <w:bCs/>
      <w:sz w:val="15"/>
      <w:szCs w:val="15"/>
    </w:rPr>
  </w:style>
  <w:style w:type="paragraph" w:customStyle="1" w:styleId="a4">
    <w:name w:val="عنوان"/>
    <w:basedOn w:val="Normal"/>
    <w:link w:val="Char4"/>
    <w:qFormat/>
    <w:rsid w:val="00474492"/>
    <w:pPr>
      <w:bidi/>
      <w:spacing w:after="240" w:line="240" w:lineRule="auto"/>
      <w:jc w:val="center"/>
      <w:outlineLvl w:val="0"/>
    </w:pPr>
    <w:rPr>
      <w:rFonts w:ascii="Times New Roman" w:eastAsia="Times New Roman" w:hAnsi="Times New Roman" w:cs="B Nazanin"/>
      <w:b/>
      <w:bCs/>
      <w:sz w:val="27"/>
      <w:szCs w:val="31"/>
    </w:rPr>
  </w:style>
  <w:style w:type="paragraph" w:customStyle="1" w:styleId="a5">
    <w:name w:val="نویسندگان"/>
    <w:basedOn w:val="Normal"/>
    <w:link w:val="Char5"/>
    <w:qFormat/>
    <w:rsid w:val="00474492"/>
    <w:pPr>
      <w:bidi/>
      <w:spacing w:line="240" w:lineRule="auto"/>
      <w:jc w:val="center"/>
    </w:pPr>
    <w:rPr>
      <w:rFonts w:ascii="Times New Roman" w:eastAsia="Times New Roman" w:hAnsi="Times New Roman" w:cs="B Nazanin"/>
      <w:b/>
      <w:bCs/>
      <w:sz w:val="25"/>
      <w:szCs w:val="25"/>
    </w:rPr>
  </w:style>
  <w:style w:type="character" w:customStyle="1" w:styleId="Char4">
    <w:name w:val="عنوان Char"/>
    <w:basedOn w:val="DefaultParagraphFont"/>
    <w:link w:val="a4"/>
    <w:rsid w:val="00474492"/>
    <w:rPr>
      <w:rFonts w:eastAsia="Times New Roman" w:cs="B Nazanin"/>
      <w:b/>
      <w:bCs/>
      <w:sz w:val="27"/>
      <w:szCs w:val="31"/>
    </w:rPr>
  </w:style>
  <w:style w:type="paragraph" w:customStyle="1" w:styleId="a6">
    <w:name w:val="مشخصات نویسندگان"/>
    <w:basedOn w:val="msolistparagraph0"/>
    <w:link w:val="Char6"/>
    <w:qFormat/>
    <w:rsid w:val="00494BD8"/>
    <w:pPr>
      <w:bidi/>
      <w:spacing w:after="0" w:line="240" w:lineRule="auto"/>
      <w:ind w:left="0"/>
      <w:jc w:val="center"/>
    </w:pPr>
    <w:rPr>
      <w:rFonts w:ascii="Times New Roman" w:eastAsia="Times New Roman" w:hAnsi="Times New Roman" w:cs="B Nazanin"/>
      <w:sz w:val="15"/>
      <w:szCs w:val="17"/>
    </w:rPr>
  </w:style>
  <w:style w:type="character" w:customStyle="1" w:styleId="Char5">
    <w:name w:val="نویسندگان Char"/>
    <w:basedOn w:val="DefaultParagraphFont"/>
    <w:link w:val="a5"/>
    <w:rsid w:val="00474492"/>
    <w:rPr>
      <w:rFonts w:eastAsia="Times New Roman" w:cs="B Nazanin"/>
      <w:b/>
      <w:bCs/>
      <w:sz w:val="25"/>
      <w:szCs w:val="25"/>
    </w:rPr>
  </w:style>
  <w:style w:type="paragraph" w:customStyle="1" w:styleId="EnglishTitle">
    <w:name w:val="English Title"/>
    <w:basedOn w:val="Normal"/>
    <w:link w:val="EnglishTitleChar"/>
    <w:qFormat/>
    <w:rsid w:val="00197A96"/>
    <w:pPr>
      <w:spacing w:after="240" w:line="240" w:lineRule="auto"/>
      <w:jc w:val="center"/>
      <w:outlineLvl w:val="0"/>
    </w:pPr>
    <w:rPr>
      <w:rFonts w:asciiTheme="majorBidi" w:eastAsiaTheme="minorEastAsia" w:hAnsiTheme="majorBidi" w:cs="B Nazanin"/>
      <w:b/>
      <w:bCs/>
      <w:sz w:val="28"/>
      <w:szCs w:val="28"/>
    </w:rPr>
  </w:style>
  <w:style w:type="character" w:customStyle="1" w:styleId="msolistparagraphChar">
    <w:name w:val="msolistparagraph Char"/>
    <w:basedOn w:val="DefaultParagraphFont"/>
    <w:link w:val="msolistparagraph0"/>
    <w:rsid w:val="00671D29"/>
    <w:rPr>
      <w:rFonts w:ascii="Calibri" w:hAnsi="Calibri" w:cs="Arial"/>
      <w:sz w:val="22"/>
      <w:szCs w:val="22"/>
    </w:rPr>
  </w:style>
  <w:style w:type="character" w:customStyle="1" w:styleId="Char6">
    <w:name w:val="مشخصات نویسندگان Char"/>
    <w:basedOn w:val="msolistparagraphChar"/>
    <w:link w:val="a6"/>
    <w:rsid w:val="00494BD8"/>
    <w:rPr>
      <w:rFonts w:ascii="Calibri" w:eastAsia="Times New Roman" w:hAnsi="Calibri" w:cs="B Nazanin"/>
      <w:sz w:val="15"/>
      <w:szCs w:val="17"/>
    </w:rPr>
  </w:style>
  <w:style w:type="paragraph" w:customStyle="1" w:styleId="a7">
    <w:name w:val="نویسندگان انگلیسی"/>
    <w:basedOn w:val="AuthorsEn"/>
    <w:link w:val="Char7"/>
    <w:rsid w:val="004A1535"/>
  </w:style>
  <w:style w:type="character" w:customStyle="1" w:styleId="EnglishTitleChar">
    <w:name w:val="English Title Char"/>
    <w:basedOn w:val="DefaultParagraphFont"/>
    <w:link w:val="EnglishTitle"/>
    <w:rsid w:val="00197A96"/>
    <w:rPr>
      <w:rFonts w:asciiTheme="majorBidi" w:eastAsiaTheme="minorEastAsia" w:hAnsiTheme="majorBidi" w:cs="B Nazanin"/>
      <w:b/>
      <w:bCs/>
      <w:sz w:val="28"/>
      <w:szCs w:val="28"/>
    </w:rPr>
  </w:style>
  <w:style w:type="paragraph" w:customStyle="1" w:styleId="Authors">
    <w:name w:val="Authors"/>
    <w:basedOn w:val="AuthorsEn"/>
    <w:link w:val="AuthorsChar"/>
    <w:qFormat/>
    <w:rsid w:val="00197A96"/>
    <w:rPr>
      <w:rFonts w:asciiTheme="majorBidi" w:hAnsiTheme="majorBidi"/>
    </w:rPr>
  </w:style>
  <w:style w:type="character" w:customStyle="1" w:styleId="Char7">
    <w:name w:val="نویسندگان انگلیسی Char"/>
    <w:basedOn w:val="DefaultParagraphFont"/>
    <w:link w:val="a7"/>
    <w:rsid w:val="004A1535"/>
    <w:rPr>
      <w:rFonts w:ascii="Calibri" w:hAnsi="Calibri" w:cs="Arial"/>
      <w:b/>
      <w:bCs/>
      <w:sz w:val="22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533288"/>
  </w:style>
  <w:style w:type="character" w:styleId="PlaceholderText">
    <w:name w:val="Placeholder Text"/>
    <w:basedOn w:val="DefaultParagraphFont"/>
    <w:uiPriority w:val="99"/>
    <w:semiHidden/>
    <w:rsid w:val="00775434"/>
    <w:rPr>
      <w:color w:val="808080"/>
    </w:rPr>
  </w:style>
  <w:style w:type="paragraph" w:customStyle="1" w:styleId="SubTitle">
    <w:name w:val="Sub Title"/>
    <w:basedOn w:val="FootnoteText"/>
    <w:link w:val="SubTitleChar"/>
    <w:qFormat/>
    <w:rsid w:val="00EA28A1"/>
    <w:rPr>
      <w:rFonts w:asciiTheme="majorBidi" w:hAnsiTheme="majorBidi"/>
      <w:sz w:val="14"/>
      <w:szCs w:val="13"/>
    </w:rPr>
  </w:style>
  <w:style w:type="character" w:customStyle="1" w:styleId="SubTitleChar">
    <w:name w:val="Sub Title Char"/>
    <w:basedOn w:val="FootnoteTextChar"/>
    <w:link w:val="SubTitle"/>
    <w:rsid w:val="00EA28A1"/>
    <w:rPr>
      <w:rFonts w:asciiTheme="majorBidi" w:hAnsiTheme="majorBidi" w:cs="Arial"/>
      <w:sz w:val="14"/>
      <w:szCs w:val="13"/>
    </w:rPr>
  </w:style>
  <w:style w:type="paragraph" w:customStyle="1" w:styleId="a8">
    <w:name w:val="عنوان چکیده"/>
    <w:basedOn w:val="Normal"/>
    <w:link w:val="Char8"/>
    <w:qFormat/>
    <w:rsid w:val="00474492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a9">
    <w:name w:val="آدرس نویسندگان"/>
    <w:basedOn w:val="a6"/>
    <w:link w:val="Char9"/>
    <w:qFormat/>
    <w:rsid w:val="00474492"/>
    <w:pPr>
      <w:tabs>
        <w:tab w:val="left" w:pos="2233"/>
        <w:tab w:val="center" w:pos="4819"/>
      </w:tabs>
      <w:spacing w:after="240"/>
    </w:pPr>
    <w:rPr>
      <w:rFonts w:asciiTheme="majorHAnsi" w:hAnsiTheme="majorHAnsi"/>
    </w:rPr>
  </w:style>
  <w:style w:type="character" w:customStyle="1" w:styleId="Char8">
    <w:name w:val="عنوان چکیده Char"/>
    <w:basedOn w:val="DefaultParagraphFont"/>
    <w:link w:val="a8"/>
    <w:rsid w:val="00474492"/>
    <w:rPr>
      <w:rFonts w:eastAsia="Times New Roman" w:cs="B Nazanin"/>
      <w:b/>
      <w:bCs/>
      <w:sz w:val="18"/>
      <w:szCs w:val="18"/>
    </w:rPr>
  </w:style>
  <w:style w:type="character" w:customStyle="1" w:styleId="Char9">
    <w:name w:val="آدرس نویسندگان Char"/>
    <w:basedOn w:val="Char6"/>
    <w:link w:val="a9"/>
    <w:rsid w:val="00474492"/>
    <w:rPr>
      <w:rFonts w:asciiTheme="majorHAnsi" w:eastAsia="Times New Roman" w:hAnsiTheme="majorHAnsi" w:cs="B Nazanin"/>
      <w:sz w:val="15"/>
      <w:szCs w:val="17"/>
    </w:rPr>
  </w:style>
  <w:style w:type="paragraph" w:customStyle="1" w:styleId="aa">
    <w:name w:val="عنوان کلید واژگان"/>
    <w:basedOn w:val="Normal"/>
    <w:link w:val="Chara"/>
    <w:qFormat/>
    <w:rsid w:val="00565ECE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7"/>
      <w:szCs w:val="17"/>
    </w:rPr>
  </w:style>
  <w:style w:type="paragraph" w:customStyle="1" w:styleId="ab">
    <w:name w:val="کلیدواژگان"/>
    <w:basedOn w:val="Normal"/>
    <w:link w:val="Charb"/>
    <w:qFormat/>
    <w:rsid w:val="00E800F2"/>
    <w:pPr>
      <w:bidi/>
      <w:spacing w:line="240" w:lineRule="auto"/>
      <w:jc w:val="both"/>
    </w:pPr>
    <w:rPr>
      <w:rFonts w:asciiTheme="majorBidi" w:hAnsiTheme="majorBidi" w:cs="B Nazanin"/>
      <w:sz w:val="15"/>
      <w:szCs w:val="17"/>
    </w:rPr>
  </w:style>
  <w:style w:type="character" w:customStyle="1" w:styleId="Chara">
    <w:name w:val="عنوان کلید واژگان Char"/>
    <w:basedOn w:val="DefaultParagraphFont"/>
    <w:link w:val="aa"/>
    <w:rsid w:val="00565ECE"/>
    <w:rPr>
      <w:rFonts w:eastAsia="Times New Roman" w:cs="B Nazanin"/>
      <w:b/>
      <w:bCs/>
      <w:sz w:val="17"/>
      <w:szCs w:val="17"/>
    </w:rPr>
  </w:style>
  <w:style w:type="paragraph" w:customStyle="1" w:styleId="AuthorsAffiliation">
    <w:name w:val="Authors' Affiliation"/>
    <w:basedOn w:val="Normal"/>
    <w:link w:val="AuthorsAffiliationChar"/>
    <w:qFormat/>
    <w:rsid w:val="00197A96"/>
    <w:pPr>
      <w:spacing w:line="240" w:lineRule="auto"/>
      <w:contextualSpacing/>
      <w:jc w:val="center"/>
    </w:pPr>
    <w:rPr>
      <w:rFonts w:asciiTheme="majorBidi" w:eastAsiaTheme="minorEastAsia" w:hAnsiTheme="majorBidi" w:cstheme="majorBidi"/>
      <w:sz w:val="15"/>
      <w:szCs w:val="15"/>
    </w:rPr>
  </w:style>
  <w:style w:type="character" w:customStyle="1" w:styleId="Charb">
    <w:name w:val="کلیدواژگان Char"/>
    <w:basedOn w:val="DefaultParagraphFont"/>
    <w:link w:val="ab"/>
    <w:rsid w:val="00E800F2"/>
    <w:rPr>
      <w:rFonts w:asciiTheme="majorBidi" w:hAnsiTheme="majorBidi" w:cs="B Nazanin"/>
      <w:sz w:val="15"/>
      <w:szCs w:val="17"/>
    </w:rPr>
  </w:style>
  <w:style w:type="paragraph" w:customStyle="1" w:styleId="AbstractTitle">
    <w:name w:val="Abstract Title"/>
    <w:basedOn w:val="Normal"/>
    <w:link w:val="AbstractTitleChar"/>
    <w:qFormat/>
    <w:rsid w:val="00197A96"/>
    <w:pPr>
      <w:spacing w:after="0" w:line="240" w:lineRule="auto"/>
    </w:pPr>
    <w:rPr>
      <w:rFonts w:asciiTheme="majorBidi" w:eastAsiaTheme="minorEastAsia" w:hAnsiTheme="majorBidi" w:cs="B Nazanin"/>
      <w:b/>
      <w:bCs/>
      <w:sz w:val="16"/>
      <w:szCs w:val="16"/>
    </w:rPr>
  </w:style>
  <w:style w:type="character" w:customStyle="1" w:styleId="AuthorsAffiliationChar">
    <w:name w:val="Authors' Affiliation Char"/>
    <w:basedOn w:val="DefaultParagraphFont"/>
    <w:link w:val="AuthorsAffiliation"/>
    <w:rsid w:val="00197A96"/>
    <w:rPr>
      <w:rFonts w:asciiTheme="majorBidi" w:eastAsiaTheme="minorEastAsia" w:hAnsiTheme="majorBidi" w:cstheme="majorBidi"/>
      <w:sz w:val="15"/>
      <w:szCs w:val="15"/>
    </w:rPr>
  </w:style>
  <w:style w:type="paragraph" w:customStyle="1" w:styleId="KeywordsTitle">
    <w:name w:val="Keywords Title"/>
    <w:basedOn w:val="Normal"/>
    <w:link w:val="KeywordsTitleChar"/>
    <w:qFormat/>
    <w:rsid w:val="00197A96"/>
    <w:pPr>
      <w:spacing w:after="0" w:line="240" w:lineRule="auto"/>
    </w:pPr>
    <w:rPr>
      <w:rFonts w:asciiTheme="majorBidi" w:eastAsiaTheme="minorEastAsia" w:hAnsiTheme="majorBidi" w:cs="B Nazanin"/>
      <w:b/>
      <w:bCs/>
      <w:sz w:val="15"/>
      <w:szCs w:val="15"/>
    </w:rPr>
  </w:style>
  <w:style w:type="character" w:customStyle="1" w:styleId="AbstractTitleChar">
    <w:name w:val="Abstract Title Char"/>
    <w:basedOn w:val="DefaultParagraphFont"/>
    <w:link w:val="AbstractTitle"/>
    <w:rsid w:val="00197A96"/>
    <w:rPr>
      <w:rFonts w:asciiTheme="majorBidi" w:eastAsiaTheme="minorEastAsia" w:hAnsiTheme="majorBidi" w:cs="B Nazanin"/>
      <w:b/>
      <w:bCs/>
      <w:sz w:val="16"/>
      <w:szCs w:val="16"/>
    </w:rPr>
  </w:style>
  <w:style w:type="paragraph" w:styleId="Caption">
    <w:name w:val="caption"/>
    <w:basedOn w:val="Normal"/>
    <w:next w:val="Normal"/>
    <w:link w:val="CaptionChar"/>
    <w:unhideWhenUsed/>
    <w:rsid w:val="005F6A6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KeywordsTitleChar">
    <w:name w:val="Keywords Title Char"/>
    <w:basedOn w:val="DefaultParagraphFont"/>
    <w:link w:val="KeywordsTitle"/>
    <w:rsid w:val="00197A96"/>
    <w:rPr>
      <w:rFonts w:asciiTheme="majorBidi" w:eastAsiaTheme="minorEastAsia" w:hAnsiTheme="majorBidi" w:cs="B Nazanin"/>
      <w:b/>
      <w:bCs/>
      <w:sz w:val="15"/>
      <w:szCs w:val="15"/>
    </w:rPr>
  </w:style>
  <w:style w:type="paragraph" w:customStyle="1" w:styleId="FigureTitle">
    <w:name w:val="Figure Title"/>
    <w:basedOn w:val="Caption"/>
    <w:link w:val="FigureTitleChar"/>
    <w:qFormat/>
    <w:rsid w:val="00507AF9"/>
    <w:pPr>
      <w:bidi/>
      <w:spacing w:after="120"/>
      <w:jc w:val="center"/>
    </w:pPr>
    <w:rPr>
      <w:rFonts w:asciiTheme="majorBidi" w:hAnsiTheme="majorBidi" w:cs="B Nazanin"/>
      <w:b w:val="0"/>
      <w:bCs w:val="0"/>
      <w:color w:val="auto"/>
      <w:sz w:val="16"/>
      <w:lang w:bidi="fa-IR"/>
    </w:rPr>
  </w:style>
  <w:style w:type="paragraph" w:customStyle="1" w:styleId="TableTitle">
    <w:name w:val="Table Title"/>
    <w:basedOn w:val="a1"/>
    <w:link w:val="TableTitleChar"/>
    <w:qFormat/>
    <w:rsid w:val="00DF0212"/>
    <w:rPr>
      <w:rFonts w:asciiTheme="majorBidi" w:hAnsiTheme="majorBidi"/>
      <w:sz w:val="18"/>
      <w:lang w:bidi="fa-IR"/>
    </w:rPr>
  </w:style>
  <w:style w:type="character" w:customStyle="1" w:styleId="CaptionChar">
    <w:name w:val="Caption Char"/>
    <w:basedOn w:val="DefaultParagraphFont"/>
    <w:link w:val="Caption"/>
    <w:rsid w:val="00020038"/>
    <w:rPr>
      <w:rFonts w:ascii="Calibri" w:hAnsi="Calibri" w:cs="Arial"/>
      <w:b/>
      <w:bCs/>
      <w:color w:val="4F81BD" w:themeColor="accent1"/>
      <w:sz w:val="18"/>
      <w:szCs w:val="18"/>
    </w:rPr>
  </w:style>
  <w:style w:type="character" w:customStyle="1" w:styleId="FigureTitleChar">
    <w:name w:val="Figure Title Char"/>
    <w:basedOn w:val="CaptionChar"/>
    <w:link w:val="FigureTitle"/>
    <w:rsid w:val="00507AF9"/>
    <w:rPr>
      <w:rFonts w:asciiTheme="majorBidi" w:hAnsiTheme="majorBidi" w:cs="B Nazanin"/>
      <w:b w:val="0"/>
      <w:bCs w:val="0"/>
      <w:color w:val="4F81BD" w:themeColor="accent1"/>
      <w:sz w:val="16"/>
      <w:szCs w:val="18"/>
      <w:lang w:bidi="fa-IR"/>
    </w:rPr>
  </w:style>
  <w:style w:type="character" w:customStyle="1" w:styleId="TableTitleChar">
    <w:name w:val="Table Title Char"/>
    <w:basedOn w:val="Char1"/>
    <w:link w:val="TableTitle"/>
    <w:rsid w:val="00DF0212"/>
    <w:rPr>
      <w:rFonts w:asciiTheme="majorBidi" w:hAnsiTheme="majorBidi" w:cs="B Nazanin"/>
      <w:sz w:val="18"/>
      <w:szCs w:val="18"/>
      <w:lang w:bidi="fa-IR"/>
    </w:rPr>
  </w:style>
  <w:style w:type="paragraph" w:customStyle="1" w:styleId="AuthorsEn">
    <w:name w:val="Authors En"/>
    <w:basedOn w:val="Normal"/>
    <w:link w:val="AuthorsEnChar"/>
    <w:rsid w:val="004A1535"/>
    <w:pPr>
      <w:spacing w:line="240" w:lineRule="auto"/>
      <w:jc w:val="center"/>
      <w:outlineLvl w:val="0"/>
    </w:pPr>
    <w:rPr>
      <w:rFonts w:asciiTheme="majorHAnsi" w:hAnsiTheme="majorHAnsi"/>
      <w:b/>
      <w:bCs/>
    </w:rPr>
  </w:style>
  <w:style w:type="character" w:customStyle="1" w:styleId="AuthorsChar">
    <w:name w:val="Authors Char"/>
    <w:basedOn w:val="AuthorsEnChar"/>
    <w:link w:val="Authors"/>
    <w:rsid w:val="00197A96"/>
    <w:rPr>
      <w:rFonts w:asciiTheme="majorBidi" w:hAnsiTheme="majorBidi" w:cs="Arial"/>
      <w:b/>
      <w:bCs/>
      <w:sz w:val="22"/>
      <w:szCs w:val="22"/>
    </w:rPr>
  </w:style>
  <w:style w:type="character" w:customStyle="1" w:styleId="AuthorsEnChar">
    <w:name w:val="Authors En Char"/>
    <w:basedOn w:val="DefaultParagraphFont"/>
    <w:link w:val="AuthorsEn"/>
    <w:rsid w:val="004A1535"/>
    <w:rPr>
      <w:rFonts w:asciiTheme="majorHAnsi" w:hAnsiTheme="majorHAnsi" w:cs="Arial"/>
      <w:b/>
      <w:bCs/>
      <w:sz w:val="22"/>
      <w:szCs w:val="22"/>
    </w:rPr>
  </w:style>
  <w:style w:type="paragraph" w:customStyle="1" w:styleId="ac">
    <w:name w:val="عنوان جداول"/>
    <w:basedOn w:val="Normal"/>
    <w:link w:val="Charc"/>
    <w:rsid w:val="004F582A"/>
    <w:pPr>
      <w:bidi/>
      <w:spacing w:after="0" w:line="240" w:lineRule="auto"/>
      <w:jc w:val="center"/>
    </w:pPr>
    <w:rPr>
      <w:rFonts w:cs="B Nazanin"/>
      <w:sz w:val="18"/>
      <w:szCs w:val="18"/>
      <w:lang w:bidi="fa-IR"/>
    </w:rPr>
  </w:style>
  <w:style w:type="character" w:customStyle="1" w:styleId="Charc">
    <w:name w:val="عنوان جداول Char"/>
    <w:basedOn w:val="DefaultParagraphFont"/>
    <w:link w:val="ac"/>
    <w:rsid w:val="004F582A"/>
    <w:rPr>
      <w:rFonts w:ascii="Calibri" w:hAnsi="Calibri" w:cs="B Nazanin"/>
      <w:sz w:val="18"/>
      <w:szCs w:val="18"/>
      <w:lang w:bidi="fa-IR"/>
    </w:rPr>
  </w:style>
  <w:style w:type="character" w:styleId="Strong">
    <w:name w:val="Strong"/>
    <w:qFormat/>
    <w:rsid w:val="00A736C0"/>
    <w:rPr>
      <w:rFonts w:ascii="Cambria" w:hAnsi="Cambria" w:cs="B Nazanin"/>
      <w:dstrike w:val="0"/>
      <w:sz w:val="24"/>
      <w:szCs w:val="28"/>
      <w:vertAlign w:val="baseline"/>
    </w:rPr>
  </w:style>
  <w:style w:type="paragraph" w:customStyle="1" w:styleId="Superscript">
    <w:name w:val="Superscript"/>
    <w:basedOn w:val="a5"/>
    <w:link w:val="SuperscriptChar"/>
    <w:qFormat/>
    <w:rsid w:val="00494BD8"/>
    <w:rPr>
      <w:vertAlign w:val="superscript"/>
    </w:rPr>
  </w:style>
  <w:style w:type="character" w:customStyle="1" w:styleId="SuperscriptChar">
    <w:name w:val="Superscript Char"/>
    <w:basedOn w:val="Char5"/>
    <w:link w:val="Superscript"/>
    <w:rsid w:val="00494BD8"/>
    <w:rPr>
      <w:rFonts w:eastAsia="Times New Roman" w:cs="B Nazanin"/>
      <w:b/>
      <w:bCs/>
      <w:sz w:val="25"/>
      <w:szCs w:val="25"/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100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10061"/>
    <w:rPr>
      <w:rFonts w:ascii="Calibri" w:hAnsi="Calibri" w:cs="Arial"/>
    </w:rPr>
  </w:style>
  <w:style w:type="character" w:styleId="EndnoteReference">
    <w:name w:val="endnote reference"/>
    <w:basedOn w:val="DefaultParagraphFont"/>
    <w:semiHidden/>
    <w:unhideWhenUsed/>
    <w:rsid w:val="00F10061"/>
    <w:rPr>
      <w:vertAlign w:val="superscript"/>
    </w:rPr>
  </w:style>
  <w:style w:type="paragraph" w:customStyle="1" w:styleId="ad">
    <w:name w:val="عنوان شکل"/>
    <w:basedOn w:val="a"/>
    <w:link w:val="Chard"/>
    <w:qFormat/>
    <w:rsid w:val="008F24A2"/>
    <w:pPr>
      <w:ind w:firstLine="0"/>
      <w:jc w:val="center"/>
    </w:pPr>
    <w:rPr>
      <w:sz w:val="16"/>
      <w:szCs w:val="18"/>
    </w:rPr>
  </w:style>
  <w:style w:type="character" w:customStyle="1" w:styleId="Chard">
    <w:name w:val="عنوان شکل Char"/>
    <w:basedOn w:val="Char"/>
    <w:link w:val="ad"/>
    <w:rsid w:val="008F24A2"/>
    <w:rPr>
      <w:rFonts w:asciiTheme="majorBidi" w:eastAsia="Times New Roman" w:hAnsiTheme="majorBidi" w:cs="B Nazanin"/>
      <w:sz w:val="16"/>
      <w:szCs w:val="18"/>
      <w:lang w:bidi="fa-IR"/>
    </w:rPr>
  </w:style>
  <w:style w:type="paragraph" w:customStyle="1" w:styleId="ae">
    <w:name w:val="عنوان جدول"/>
    <w:basedOn w:val="a"/>
    <w:link w:val="Chare"/>
    <w:qFormat/>
    <w:rsid w:val="005A0A44"/>
    <w:pPr>
      <w:jc w:val="center"/>
    </w:pPr>
    <w:rPr>
      <w:sz w:val="16"/>
      <w:szCs w:val="18"/>
    </w:rPr>
  </w:style>
  <w:style w:type="character" w:customStyle="1" w:styleId="Chare">
    <w:name w:val="عنوان جدول Char"/>
    <w:basedOn w:val="Char"/>
    <w:link w:val="ae"/>
    <w:rsid w:val="005A0A44"/>
    <w:rPr>
      <w:rFonts w:asciiTheme="majorBidi" w:eastAsia="Times New Roman" w:hAnsiTheme="majorBidi" w:cs="B Nazanin"/>
      <w:sz w:val="16"/>
      <w:szCs w:val="18"/>
      <w:lang w:bidi="fa-IR"/>
    </w:rPr>
  </w:style>
  <w:style w:type="paragraph" w:styleId="PlainText">
    <w:name w:val="Plain Text"/>
    <w:basedOn w:val="Normal"/>
    <w:link w:val="PlainTextChar"/>
    <w:autoRedefine/>
    <w:semiHidden/>
    <w:rsid w:val="001E1845"/>
    <w:pPr>
      <w:overflowPunct w:val="0"/>
      <w:autoSpaceDE w:val="0"/>
      <w:autoSpaceDN w:val="0"/>
      <w:bidi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B Nazanin"/>
      <w:sz w:val="20"/>
      <w:szCs w:val="24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1E1845"/>
    <w:rPr>
      <w:rFonts w:eastAsia="Times New Roman" w:cs="B Nazanin"/>
      <w:szCs w:val="24"/>
      <w:lang w:eastAsia="en-US"/>
    </w:rPr>
  </w:style>
  <w:style w:type="paragraph" w:customStyle="1" w:styleId="References">
    <w:name w:val="References"/>
    <w:basedOn w:val="Normal"/>
    <w:rsid w:val="00AC0D8D"/>
    <w:pPr>
      <w:numPr>
        <w:numId w:val="9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eastAsia="en-US" w:bidi="fa-IR"/>
    </w:rPr>
  </w:style>
  <w:style w:type="paragraph" w:customStyle="1" w:styleId="ReferencesFarsi">
    <w:name w:val="ReferencesFarsi"/>
    <w:basedOn w:val="References"/>
    <w:rsid w:val="00AC0D8D"/>
  </w:style>
  <w:style w:type="table" w:styleId="PlainTable3">
    <w:name w:val="Plain Table 3"/>
    <w:basedOn w:val="TableNormal"/>
    <w:uiPriority w:val="43"/>
    <w:rsid w:val="00DF66E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7879C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2">
    <w:name w:val="List Table 2"/>
    <w:basedOn w:val="TableNormal"/>
    <w:uiPriority w:val="47"/>
    <w:rsid w:val="007879C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4">
    <w:name w:val="Plain Table 4"/>
    <w:basedOn w:val="TableNormal"/>
    <w:uiPriority w:val="44"/>
    <w:rsid w:val="005A14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dares\Mechnic_A4_Template\mmeTmplt-90-7-10%20-%20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>
  <b:Source>
    <b:Tag>Hei13</b:Tag>
    <b:SourceType>JournalArticle</b:SourceType>
    <b:Guid>{BDCB832D-3C05-479D-A3E6-628716D87C69}</b:Guid>
    <b:Author>
      <b:Author>
        <b:NameList>
          <b:Person>
            <b:Last>Heidarinejad</b:Last>
            <b:First>G</b:First>
          </b:Person>
          <b:Person>
            <b:Last>Pasdarshahri</b:Last>
            <b:First>H</b:First>
          </b:Person>
          <b:Person>
            <b:Last>Mazaheri</b:Last>
            <b:First>K</b:First>
          </b:Person>
        </b:NameList>
      </b:Author>
    </b:Author>
    <b:Title>Evaluation of induced-flow in two-room compartment fire using large eddy simulation</b:Title>
    <b:Year>2013</b:Year>
    <b:Pages>78-85</b:Pages>
    <b:JournalName>Modares Mechanical Engineering</b:JournalName>
    <b:Volume>13</b:Volume>
    <b:Issue>4</b:Issue>
    <b:RefOrder>1</b:RefOrder>
  </b:Source>
  <b:Source>
    <b:Tag>Liu98</b:Tag>
    <b:SourceType>JournalArticle</b:SourceType>
    <b:Guid>{1E78C035-26F6-4385-96CC-D2EEBB8318CB}</b:Guid>
    <b:Author>
      <b:Author>
        <b:NameList>
          <b:Person>
            <b:Last>Liu</b:Last>
            <b:First>Q.S</b:First>
          </b:Person>
          <b:Person>
            <b:Last>Roux</b:Last>
            <b:First>B</b:First>
          </b:Person>
          <b:Person>
            <b:Last>Velarde</b:Last>
            <b:First>M.G</b:First>
          </b:Person>
        </b:NameList>
      </b:Author>
    </b:Author>
    <b:Title>hermocapillary convection in two-layer systems</b:Title>
    <b:JournalName>International Journal of Heat and Mass Transfer</b:JournalName>
    <b:Year>1998</b:Year>
    <b:Pages>1499-1511</b:Pages>
    <b:Volume>41</b:Volume>
    <b:Issue>11</b:Issue>
    <b:RefOrder>2</b:RefOrder>
  </b:Source>
  <b:Source>
    <b:Tag>Mae08</b:Tag>
    <b:SourceType>Book</b:SourceType>
    <b:Guid>{CABF6590-7E48-4686-A9B2-B1DA09016BA2}</b:Guid>
    <b:Author>
      <b:Author>
        <b:NameList>
          <b:Person>
            <b:Last>Maerefat</b:Last>
            <b:First>Mehadi</b:First>
          </b:Person>
          <b:Person>
            <b:Last>Omidvar</b:Last>
            <b:First>Amir</b:First>
          </b:Person>
        </b:NameList>
      </b:Author>
    </b:Author>
    <b:Title>Thermal Comfort</b:Title>
    <b:Year>2008</b:Year>
    <b:Pages>15-21</b:Pages>
    <b:City>Tehran</b:City>
    <b:Publisher>Kelid Amoozesh</b:Publisher>
    <b:Edition>First</b:Edition>
    <b:RefOrder>3</b:RefOrder>
  </b:Source>
</b:Sources>
</file>

<file path=customXml/itemProps1.xml><?xml version="1.0" encoding="utf-8"?>
<ds:datastoreItem xmlns:ds="http://schemas.openxmlformats.org/officeDocument/2006/customXml" ds:itemID="{C8F96EB2-8D27-4924-A99B-FAAD3529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mmeTmplt-90-7-10 - C</Template>
  <TotalTime>0</TotalTime>
  <Pages>7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Behnam</cp:lastModifiedBy>
  <cp:revision>2</cp:revision>
  <cp:lastPrinted>2018-10-17T10:51:00Z</cp:lastPrinted>
  <dcterms:created xsi:type="dcterms:W3CDTF">2020-06-09T20:51:00Z</dcterms:created>
  <dcterms:modified xsi:type="dcterms:W3CDTF">2020-06-09T20:51:00Z</dcterms:modified>
</cp:coreProperties>
</file>